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50768974"/>
        <w:docPartObj>
          <w:docPartGallery w:val="Cover Pages"/>
          <w:docPartUnique/>
        </w:docPartObj>
      </w:sdtPr>
      <w:sdtEndPr/>
      <w:sdtContent>
        <w:p w:rsidR="003D39C9" w:rsidRDefault="003D39C9"/>
        <w:p w:rsidR="003D39C9" w:rsidRDefault="003D39C9">
          <w:r>
            <w:rPr>
              <w:noProof/>
              <w:lang w:eastAsia="el-GR"/>
            </w:rPr>
            <mc:AlternateContent>
              <mc:Choice Requires="wps">
                <w:drawing>
                  <wp:anchor distT="0" distB="0" distL="182880" distR="182880" simplePos="0" relativeHeight="251661312" behindDoc="0" locked="0" layoutInCell="1" allowOverlap="1">
                    <wp:simplePos x="0" y="0"/>
                    <mc:AlternateContent>
                      <mc:Choice Requires="wp14">
                        <wp:positionH relativeFrom="margin">
                          <wp14:pctPosHOffset>7700</wp14:pctPosHOffset>
                        </wp:positionH>
                      </mc:Choice>
                      <mc:Fallback>
                        <wp:positionH relativeFrom="page">
                          <wp:posOffset>1343660</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Πλαίσιο κειμένου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D39C9" w:rsidRDefault="00D90909">
                                <w:pPr>
                                  <w:pStyle w:val="a6"/>
                                  <w:spacing w:before="40" w:after="560" w:line="216" w:lineRule="auto"/>
                                  <w:rPr>
                                    <w:color w:val="5B9BD5" w:themeColor="accent1"/>
                                    <w:sz w:val="72"/>
                                    <w:szCs w:val="72"/>
                                  </w:rPr>
                                </w:pPr>
                                <w:sdt>
                                  <w:sdtPr>
                                    <w:rPr>
                                      <w:color w:val="5B9BD5" w:themeColor="accent1"/>
                                      <w:sz w:val="72"/>
                                      <w:szCs w:val="72"/>
                                    </w:rPr>
                                    <w:alias w:val="Τίτλος"/>
                                    <w:tag w:val=""/>
                                    <w:id w:val="151731938"/>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3D39C9">
                                      <w:rPr>
                                        <w:color w:val="5B9BD5" w:themeColor="accent1"/>
                                        <w:sz w:val="72"/>
                                        <w:szCs w:val="72"/>
                                      </w:rPr>
                                      <w:t>Ecology</w:t>
                                    </w:r>
                                    <w:proofErr w:type="spellEnd"/>
                                  </w:sdtContent>
                                </w:sdt>
                              </w:p>
                              <w:sdt>
                                <w:sdtPr>
                                  <w:rPr>
                                    <w:caps/>
                                    <w:color w:val="1F3864" w:themeColor="accent5" w:themeShade="80"/>
                                    <w:sz w:val="28"/>
                                    <w:szCs w:val="28"/>
                                  </w:rPr>
                                  <w:alias w:val="Υπότιτλος"/>
                                  <w:tag w:val=""/>
                                  <w:id w:val="-2090151685"/>
                                  <w:showingPlcHdr/>
                                  <w:dataBinding w:prefixMappings="xmlns:ns0='http://purl.org/dc/elements/1.1/' xmlns:ns1='http://schemas.openxmlformats.org/package/2006/metadata/core-properties' " w:xpath="/ns1:coreProperties[1]/ns0:subject[1]" w:storeItemID="{6C3C8BC8-F283-45AE-878A-BAB7291924A1}"/>
                                  <w:text/>
                                </w:sdtPr>
                                <w:sdtEndPr/>
                                <w:sdtContent>
                                  <w:p w:rsidR="003D39C9" w:rsidRDefault="003D39C9">
                                    <w:pPr>
                                      <w:pStyle w:val="a6"/>
                                      <w:spacing w:before="40" w:after="40"/>
                                      <w:rPr>
                                        <w:caps/>
                                        <w:color w:val="1F3864" w:themeColor="accent5" w:themeShade="80"/>
                                        <w:sz w:val="28"/>
                                        <w:szCs w:val="28"/>
                                      </w:rPr>
                                    </w:pPr>
                                    <w:r>
                                      <w:rPr>
                                        <w:caps/>
                                        <w:color w:val="1F3864" w:themeColor="accent5" w:themeShade="80"/>
                                        <w:sz w:val="28"/>
                                        <w:szCs w:val="28"/>
                                      </w:rPr>
                                      <w:t>[Υπότιτλος εγγράφου]</w:t>
                                    </w:r>
                                  </w:p>
                                </w:sdtContent>
                              </w:sdt>
                              <w:sdt>
                                <w:sdtPr>
                                  <w:rPr>
                                    <w:caps/>
                                    <w:color w:val="4472C4" w:themeColor="accent5"/>
                                    <w:sz w:val="24"/>
                                    <w:szCs w:val="24"/>
                                  </w:rPr>
                                  <w:alias w:val="Συντάκτης"/>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rsidR="003D39C9" w:rsidRDefault="003D39C9">
                                    <w:pPr>
                                      <w:pStyle w:val="a6"/>
                                      <w:spacing w:before="80" w:after="40"/>
                                      <w:rPr>
                                        <w:caps/>
                                        <w:color w:val="4472C4" w:themeColor="accent5"/>
                                        <w:sz w:val="24"/>
                                        <w:szCs w:val="24"/>
                                      </w:rPr>
                                    </w:pPr>
                                    <w:r>
                                      <w:rPr>
                                        <w:caps/>
                                        <w:color w:val="4472C4" w:themeColor="accent5"/>
                                        <w:sz w:val="24"/>
                                        <w:szCs w:val="24"/>
                                      </w:rPr>
                                      <w:t>Chrysafi anastasia</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Πλαίσιο κειμένου 131" o:spid="_x0000_s1026" type="#_x0000_t202" style="position:absolute;margin-left:0;margin-top:0;width:369pt;height:529.2pt;z-index:251661312;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" filled="f" stroked="f" strokeweight=".5pt">
                    <v:textbox style="mso-fit-shape-to-text:t" inset="0,0,0,0">
                      <w:txbxContent>
                        <w:p w:rsidR="003D39C9" w:rsidRDefault="003D39C9">
                          <w:pPr>
                            <w:pStyle w:val="a6"/>
                            <w:spacing w:before="40" w:after="560" w:line="216" w:lineRule="auto"/>
                            <w:rPr>
                              <w:color w:val="5B9BD5" w:themeColor="accent1"/>
                              <w:sz w:val="72"/>
                              <w:szCs w:val="72"/>
                            </w:rPr>
                          </w:pPr>
                          <w:sdt>
                            <w:sdtPr>
                              <w:rPr>
                                <w:color w:val="5B9BD5" w:themeColor="accent1"/>
                                <w:sz w:val="72"/>
                                <w:szCs w:val="72"/>
                              </w:rPr>
                              <w:alias w:val="Τίτλος"/>
                              <w:tag w:val=""/>
                              <w:id w:val="151731938"/>
                              <w:dataBinding w:prefixMappings="xmlns:ns0='http://purl.org/dc/elements/1.1/' xmlns:ns1='http://schemas.openxmlformats.org/package/2006/metadata/core-properties' " w:xpath="/ns1:coreProperties[1]/ns0:title[1]" w:storeItemID="{6C3C8BC8-F283-45AE-878A-BAB7291924A1}"/>
                              <w:text/>
                            </w:sdtPr>
                            <w:sdtContent>
                              <w:proofErr w:type="spellStart"/>
                              <w:r>
                                <w:rPr>
                                  <w:color w:val="5B9BD5" w:themeColor="accent1"/>
                                  <w:sz w:val="72"/>
                                  <w:szCs w:val="72"/>
                                </w:rPr>
                                <w:t>Ecology</w:t>
                              </w:r>
                              <w:proofErr w:type="spellEnd"/>
                            </w:sdtContent>
                          </w:sdt>
                        </w:p>
                        <w:sdt>
                          <w:sdtPr>
                            <w:rPr>
                              <w:caps/>
                              <w:color w:val="1F3864" w:themeColor="accent5" w:themeShade="80"/>
                              <w:sz w:val="28"/>
                              <w:szCs w:val="28"/>
                            </w:rPr>
                            <w:alias w:val="Υπότιτλος"/>
                            <w:tag w:val=""/>
                            <w:id w:val="-2090151685"/>
                            <w:showingPlcHdr/>
                            <w:dataBinding w:prefixMappings="xmlns:ns0='http://purl.org/dc/elements/1.1/' xmlns:ns1='http://schemas.openxmlformats.org/package/2006/metadata/core-properties' " w:xpath="/ns1:coreProperties[1]/ns0:subject[1]" w:storeItemID="{6C3C8BC8-F283-45AE-878A-BAB7291924A1}"/>
                            <w:text/>
                          </w:sdtPr>
                          <w:sdtContent>
                            <w:p w:rsidR="003D39C9" w:rsidRDefault="003D39C9">
                              <w:pPr>
                                <w:pStyle w:val="a6"/>
                                <w:spacing w:before="40" w:after="40"/>
                                <w:rPr>
                                  <w:caps/>
                                  <w:color w:val="1F3864" w:themeColor="accent5" w:themeShade="80"/>
                                  <w:sz w:val="28"/>
                                  <w:szCs w:val="28"/>
                                </w:rPr>
                              </w:pPr>
                              <w:r>
                                <w:rPr>
                                  <w:caps/>
                                  <w:color w:val="1F3864" w:themeColor="accent5" w:themeShade="80"/>
                                  <w:sz w:val="28"/>
                                  <w:szCs w:val="28"/>
                                </w:rPr>
                                <w:t>[Υπότιτλος εγγράφου]</w:t>
                              </w:r>
                            </w:p>
                          </w:sdtContent>
                        </w:sdt>
                        <w:sdt>
                          <w:sdtPr>
                            <w:rPr>
                              <w:caps/>
                              <w:color w:val="4472C4" w:themeColor="accent5"/>
                              <w:sz w:val="24"/>
                              <w:szCs w:val="24"/>
                            </w:rPr>
                            <w:alias w:val="Συντάκτης"/>
                            <w:tag w:val=""/>
                            <w:id w:val="-1536112409"/>
                            <w:dataBinding w:prefixMappings="xmlns:ns0='http://purl.org/dc/elements/1.1/' xmlns:ns1='http://schemas.openxmlformats.org/package/2006/metadata/core-properties' " w:xpath="/ns1:coreProperties[1]/ns0:creator[1]" w:storeItemID="{6C3C8BC8-F283-45AE-878A-BAB7291924A1}"/>
                            <w:text/>
                          </w:sdtPr>
                          <w:sdtContent>
                            <w:p w:rsidR="003D39C9" w:rsidRDefault="003D39C9">
                              <w:pPr>
                                <w:pStyle w:val="a6"/>
                                <w:spacing w:before="80" w:after="40"/>
                                <w:rPr>
                                  <w:caps/>
                                  <w:color w:val="4472C4" w:themeColor="accent5"/>
                                  <w:sz w:val="24"/>
                                  <w:szCs w:val="24"/>
                                </w:rPr>
                              </w:pPr>
                              <w:r>
                                <w:rPr>
                                  <w:caps/>
                                  <w:color w:val="4472C4" w:themeColor="accent5"/>
                                  <w:sz w:val="24"/>
                                  <w:szCs w:val="24"/>
                                </w:rPr>
                                <w:t>Chrysafi anastasia</w:t>
                              </w:r>
                            </w:p>
                          </w:sdtContent>
                        </w:sdt>
                      </w:txbxContent>
                    </v:textbox>
                    <w10:wrap type="square" anchorx="margin" anchory="page"/>
                  </v:shape>
                </w:pict>
              </mc:Fallback>
            </mc:AlternateContent>
          </w:r>
          <w:r>
            <w:rPr>
              <w:noProof/>
              <w:lang w:eastAsia="el-GR"/>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Ορθογώνιο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Έτος"/>
                                  <w:tag w:val=""/>
                                  <w:id w:val="-785116381"/>
                                  <w:dataBinding w:prefixMappings="xmlns:ns0='http://schemas.microsoft.com/office/2006/coverPageProps' " w:xpath="/ns0:CoverPageProperties[1]/ns0:PublishDate[1]" w:storeItemID="{55AF091B-3C7A-41E3-B477-F2FDAA23CFDA}"/>
                                  <w:date w:fullDate="2018-01-01T00:00:00Z">
                                    <w:dateFormat w:val="yyyy"/>
                                    <w:lid w:val="el-GR"/>
                                    <w:storeMappedDataAs w:val="dateTime"/>
                                    <w:calendar w:val="gregorian"/>
                                  </w:date>
                                </w:sdtPr>
                                <w:sdtEndPr/>
                                <w:sdtContent>
                                  <w:p w:rsidR="003D39C9" w:rsidRDefault="003D39C9">
                                    <w:pPr>
                                      <w:pStyle w:val="a6"/>
                                      <w:jc w:val="right"/>
                                      <w:rPr>
                                        <w:color w:val="FFFFFF" w:themeColor="background1"/>
                                        <w:sz w:val="24"/>
                                        <w:szCs w:val="24"/>
                                      </w:rPr>
                                    </w:pPr>
                                    <w:r>
                                      <w:rPr>
                                        <w:color w:val="FFFFFF" w:themeColor="background1"/>
                                        <w:sz w:val="24"/>
                                        <w:szCs w:val="24"/>
                                      </w:rPr>
                                      <w:t>2018</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Ορθογώνιο 132" o:spid="_x0000_s1027"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" fillcolor="#5b9bd5 [3204]" stroked="f" strokeweight="1pt">
                    <v:path arrowok="t"/>
                    <o:lock v:ext="edit" aspectratio="t"/>
                    <v:textbox inset="3.6pt,,3.6pt">
                      <w:txbxContent>
                        <w:sdt>
                          <w:sdtPr>
                            <w:rPr>
                              <w:color w:val="FFFFFF" w:themeColor="background1"/>
                              <w:sz w:val="24"/>
                              <w:szCs w:val="24"/>
                            </w:rPr>
                            <w:alias w:val="Έτος"/>
                            <w:tag w:val=""/>
                            <w:id w:val="-785116381"/>
                            <w:dataBinding w:prefixMappings="xmlns:ns0='http://schemas.microsoft.com/office/2006/coverPageProps' " w:xpath="/ns0:CoverPageProperties[1]/ns0:PublishDate[1]" w:storeItemID="{55AF091B-3C7A-41E3-B477-F2FDAA23CFDA}"/>
                            <w:date w:fullDate="2018-01-01T00:00:00Z">
                              <w:dateFormat w:val="yyyy"/>
                              <w:lid w:val="el-GR"/>
                              <w:storeMappedDataAs w:val="dateTime"/>
                              <w:calendar w:val="gregorian"/>
                            </w:date>
                          </w:sdtPr>
                          <w:sdtContent>
                            <w:p w:rsidR="003D39C9" w:rsidRDefault="003D39C9">
                              <w:pPr>
                                <w:pStyle w:val="a6"/>
                                <w:jc w:val="right"/>
                                <w:rPr>
                                  <w:color w:val="FFFFFF" w:themeColor="background1"/>
                                  <w:sz w:val="24"/>
                                  <w:szCs w:val="24"/>
                                </w:rPr>
                              </w:pPr>
                              <w:r>
                                <w:rPr>
                                  <w:color w:val="FFFFFF" w:themeColor="background1"/>
                                  <w:sz w:val="24"/>
                                  <w:szCs w:val="24"/>
                                </w:rPr>
                                <w:t>2018</w:t>
                              </w:r>
                            </w:p>
                          </w:sdtContent>
                        </w:sdt>
                      </w:txbxContent>
                    </v:textbox>
                    <w10:wrap anchorx="margin" anchory="page"/>
                  </v:rect>
                </w:pict>
              </mc:Fallback>
            </mc:AlternateContent>
          </w:r>
          <w:r>
            <w:br w:type="page"/>
          </w:r>
        </w:p>
      </w:sdtContent>
    </w:sdt>
    <w:sdt>
      <w:sdtPr>
        <w:rPr>
          <w:rFonts w:asciiTheme="minorHAnsi" w:eastAsiaTheme="minorHAnsi" w:hAnsiTheme="minorHAnsi" w:cstheme="minorBidi"/>
          <w:color w:val="auto"/>
          <w:sz w:val="22"/>
          <w:szCs w:val="22"/>
          <w:lang w:eastAsia="en-US"/>
        </w:rPr>
        <w:id w:val="-1401366879"/>
        <w:docPartObj>
          <w:docPartGallery w:val="Table of Contents"/>
          <w:docPartUnique/>
        </w:docPartObj>
      </w:sdtPr>
      <w:sdtEndPr>
        <w:rPr>
          <w:b/>
          <w:bCs/>
        </w:rPr>
      </w:sdtEndPr>
      <w:sdtContent>
        <w:p w:rsidR="00CB4069" w:rsidRDefault="00CB4069">
          <w:pPr>
            <w:pStyle w:val="a7"/>
          </w:pPr>
          <w:r>
            <w:t>Πίνακας περιεχομένων</w:t>
          </w:r>
        </w:p>
        <w:p w:rsidR="008F6372" w:rsidRDefault="00CB4069">
          <w:pPr>
            <w:pStyle w:val="10"/>
            <w:tabs>
              <w:tab w:val="right" w:leader="dot" w:pos="9060"/>
            </w:tabs>
            <w:rPr>
              <w:rFonts w:eastAsiaTheme="minorEastAsia"/>
              <w:noProof/>
              <w:lang w:eastAsia="el-GR"/>
            </w:rPr>
          </w:pPr>
          <w:r>
            <w:fldChar w:fldCharType="begin"/>
          </w:r>
          <w:r>
            <w:instrText xml:space="preserve"> TOC \o "1-3" \h \z \u </w:instrText>
          </w:r>
          <w:r>
            <w:fldChar w:fldCharType="separate"/>
          </w:r>
          <w:bookmarkStart w:id="0" w:name="_GoBack"/>
          <w:bookmarkEnd w:id="0"/>
          <w:r w:rsidR="008F6372" w:rsidRPr="00D46358">
            <w:rPr>
              <w:rStyle w:val="-"/>
              <w:noProof/>
            </w:rPr>
            <w:fldChar w:fldCharType="begin"/>
          </w:r>
          <w:r w:rsidR="008F6372" w:rsidRPr="00D46358">
            <w:rPr>
              <w:rStyle w:val="-"/>
              <w:noProof/>
            </w:rPr>
            <w:instrText xml:space="preserve"> </w:instrText>
          </w:r>
          <w:r w:rsidR="008F6372">
            <w:rPr>
              <w:noProof/>
            </w:rPr>
            <w:instrText>HYPERLINK \l "_Toc509861374"</w:instrText>
          </w:r>
          <w:r w:rsidR="008F6372" w:rsidRPr="00D46358">
            <w:rPr>
              <w:rStyle w:val="-"/>
              <w:noProof/>
            </w:rPr>
            <w:instrText xml:space="preserve"> </w:instrText>
          </w:r>
          <w:r w:rsidR="008F6372" w:rsidRPr="00D46358">
            <w:rPr>
              <w:rStyle w:val="-"/>
              <w:noProof/>
            </w:rPr>
          </w:r>
          <w:r w:rsidR="008F6372" w:rsidRPr="00D46358">
            <w:rPr>
              <w:rStyle w:val="-"/>
              <w:noProof/>
            </w:rPr>
            <w:fldChar w:fldCharType="separate"/>
          </w:r>
          <w:r w:rsidR="008F6372" w:rsidRPr="00D46358">
            <w:rPr>
              <w:rStyle w:val="-"/>
              <w:noProof/>
              <w:lang w:val="en-US"/>
            </w:rPr>
            <w:t>Heading 1</w:t>
          </w:r>
          <w:r w:rsidR="008F6372">
            <w:rPr>
              <w:noProof/>
              <w:webHidden/>
            </w:rPr>
            <w:tab/>
          </w:r>
          <w:r w:rsidR="008F6372">
            <w:rPr>
              <w:noProof/>
              <w:webHidden/>
            </w:rPr>
            <w:fldChar w:fldCharType="begin"/>
          </w:r>
          <w:r w:rsidR="008F6372">
            <w:rPr>
              <w:noProof/>
              <w:webHidden/>
            </w:rPr>
            <w:instrText xml:space="preserve"> PAGEREF _Toc509861374 \h </w:instrText>
          </w:r>
          <w:r w:rsidR="008F6372">
            <w:rPr>
              <w:noProof/>
              <w:webHidden/>
            </w:rPr>
          </w:r>
          <w:r w:rsidR="008F6372">
            <w:rPr>
              <w:noProof/>
              <w:webHidden/>
            </w:rPr>
            <w:fldChar w:fldCharType="separate"/>
          </w:r>
          <w:r w:rsidR="008F6372">
            <w:rPr>
              <w:noProof/>
              <w:webHidden/>
            </w:rPr>
            <w:t>2</w:t>
          </w:r>
          <w:r w:rsidR="008F6372">
            <w:rPr>
              <w:noProof/>
              <w:webHidden/>
            </w:rPr>
            <w:fldChar w:fldCharType="end"/>
          </w:r>
          <w:r w:rsidR="008F6372" w:rsidRPr="00D46358">
            <w:rPr>
              <w:rStyle w:val="-"/>
              <w:noProof/>
            </w:rPr>
            <w:fldChar w:fldCharType="end"/>
          </w:r>
        </w:p>
        <w:p w:rsidR="008F6372" w:rsidRDefault="008F6372">
          <w:pPr>
            <w:pStyle w:val="20"/>
            <w:tabs>
              <w:tab w:val="right" w:leader="dot" w:pos="9060"/>
            </w:tabs>
            <w:rPr>
              <w:rFonts w:eastAsiaTheme="minorEastAsia"/>
              <w:noProof/>
              <w:lang w:eastAsia="el-GR"/>
            </w:rPr>
          </w:pPr>
          <w:hyperlink w:anchor="_Toc509861375" w:history="1">
            <w:r w:rsidRPr="00D46358">
              <w:rPr>
                <w:rStyle w:val="-"/>
                <w:noProof/>
                <w:lang w:val="en-US"/>
              </w:rPr>
              <w:t>Biodiversity</w:t>
            </w:r>
            <w:r>
              <w:rPr>
                <w:noProof/>
                <w:webHidden/>
              </w:rPr>
              <w:tab/>
            </w:r>
            <w:r>
              <w:rPr>
                <w:noProof/>
                <w:webHidden/>
              </w:rPr>
              <w:fldChar w:fldCharType="begin"/>
            </w:r>
            <w:r>
              <w:rPr>
                <w:noProof/>
                <w:webHidden/>
              </w:rPr>
              <w:instrText xml:space="preserve"> PAGEREF _Toc509861375 \h </w:instrText>
            </w:r>
            <w:r>
              <w:rPr>
                <w:noProof/>
                <w:webHidden/>
              </w:rPr>
            </w:r>
            <w:r>
              <w:rPr>
                <w:noProof/>
                <w:webHidden/>
              </w:rPr>
              <w:fldChar w:fldCharType="separate"/>
            </w:r>
            <w:r>
              <w:rPr>
                <w:noProof/>
                <w:webHidden/>
              </w:rPr>
              <w:t>2</w:t>
            </w:r>
            <w:r>
              <w:rPr>
                <w:noProof/>
                <w:webHidden/>
              </w:rPr>
              <w:fldChar w:fldCharType="end"/>
            </w:r>
          </w:hyperlink>
        </w:p>
        <w:p w:rsidR="008F6372" w:rsidRDefault="008F6372">
          <w:pPr>
            <w:pStyle w:val="10"/>
            <w:tabs>
              <w:tab w:val="right" w:leader="dot" w:pos="9060"/>
            </w:tabs>
            <w:rPr>
              <w:rFonts w:eastAsiaTheme="minorEastAsia"/>
              <w:noProof/>
              <w:lang w:eastAsia="el-GR"/>
            </w:rPr>
          </w:pPr>
          <w:hyperlink w:anchor="_Toc509861376" w:history="1">
            <w:r w:rsidRPr="00D46358">
              <w:rPr>
                <w:rStyle w:val="-"/>
                <w:noProof/>
                <w:lang w:val="en-US"/>
              </w:rPr>
              <w:t>Heading 2</w:t>
            </w:r>
            <w:r>
              <w:rPr>
                <w:noProof/>
                <w:webHidden/>
              </w:rPr>
              <w:tab/>
            </w:r>
            <w:r>
              <w:rPr>
                <w:noProof/>
                <w:webHidden/>
              </w:rPr>
              <w:fldChar w:fldCharType="begin"/>
            </w:r>
            <w:r>
              <w:rPr>
                <w:noProof/>
                <w:webHidden/>
              </w:rPr>
              <w:instrText xml:space="preserve"> PAGEREF _Toc509861376 \h </w:instrText>
            </w:r>
            <w:r>
              <w:rPr>
                <w:noProof/>
                <w:webHidden/>
              </w:rPr>
            </w:r>
            <w:r>
              <w:rPr>
                <w:noProof/>
                <w:webHidden/>
              </w:rPr>
              <w:fldChar w:fldCharType="separate"/>
            </w:r>
            <w:r>
              <w:rPr>
                <w:noProof/>
                <w:webHidden/>
              </w:rPr>
              <w:t>3</w:t>
            </w:r>
            <w:r>
              <w:rPr>
                <w:noProof/>
                <w:webHidden/>
              </w:rPr>
              <w:fldChar w:fldCharType="end"/>
            </w:r>
          </w:hyperlink>
        </w:p>
        <w:p w:rsidR="008F6372" w:rsidRDefault="008F6372">
          <w:pPr>
            <w:pStyle w:val="20"/>
            <w:tabs>
              <w:tab w:val="right" w:leader="dot" w:pos="9060"/>
            </w:tabs>
            <w:rPr>
              <w:rFonts w:eastAsiaTheme="minorEastAsia"/>
              <w:noProof/>
              <w:lang w:eastAsia="el-GR"/>
            </w:rPr>
          </w:pPr>
          <w:hyperlink w:anchor="_Toc509861377" w:history="1">
            <w:r w:rsidRPr="00D46358">
              <w:rPr>
                <w:rStyle w:val="-"/>
                <w:noProof/>
                <w:lang w:val="en-US"/>
              </w:rPr>
              <w:t>Niche</w:t>
            </w:r>
            <w:r>
              <w:rPr>
                <w:noProof/>
                <w:webHidden/>
              </w:rPr>
              <w:tab/>
            </w:r>
            <w:r>
              <w:rPr>
                <w:noProof/>
                <w:webHidden/>
              </w:rPr>
              <w:fldChar w:fldCharType="begin"/>
            </w:r>
            <w:r>
              <w:rPr>
                <w:noProof/>
                <w:webHidden/>
              </w:rPr>
              <w:instrText xml:space="preserve"> PAGEREF _Toc509861377 \h </w:instrText>
            </w:r>
            <w:r>
              <w:rPr>
                <w:noProof/>
                <w:webHidden/>
              </w:rPr>
            </w:r>
            <w:r>
              <w:rPr>
                <w:noProof/>
                <w:webHidden/>
              </w:rPr>
              <w:fldChar w:fldCharType="separate"/>
            </w:r>
            <w:r>
              <w:rPr>
                <w:noProof/>
                <w:webHidden/>
              </w:rPr>
              <w:t>3</w:t>
            </w:r>
            <w:r>
              <w:rPr>
                <w:noProof/>
                <w:webHidden/>
              </w:rPr>
              <w:fldChar w:fldCharType="end"/>
            </w:r>
          </w:hyperlink>
        </w:p>
        <w:p w:rsidR="008F6372" w:rsidRDefault="008F6372">
          <w:pPr>
            <w:pStyle w:val="10"/>
            <w:tabs>
              <w:tab w:val="right" w:leader="dot" w:pos="9060"/>
            </w:tabs>
            <w:rPr>
              <w:rFonts w:eastAsiaTheme="minorEastAsia"/>
              <w:noProof/>
              <w:lang w:eastAsia="el-GR"/>
            </w:rPr>
          </w:pPr>
          <w:hyperlink w:anchor="_Toc509861378" w:history="1">
            <w:r w:rsidRPr="00D46358">
              <w:rPr>
                <w:rStyle w:val="-"/>
                <w:noProof/>
                <w:lang w:val="en-US"/>
              </w:rPr>
              <w:t>Heading 3</w:t>
            </w:r>
            <w:r>
              <w:rPr>
                <w:noProof/>
                <w:webHidden/>
              </w:rPr>
              <w:tab/>
            </w:r>
            <w:r>
              <w:rPr>
                <w:noProof/>
                <w:webHidden/>
              </w:rPr>
              <w:fldChar w:fldCharType="begin"/>
            </w:r>
            <w:r>
              <w:rPr>
                <w:noProof/>
                <w:webHidden/>
              </w:rPr>
              <w:instrText xml:space="preserve"> PAGEREF _Toc509861378 \h </w:instrText>
            </w:r>
            <w:r>
              <w:rPr>
                <w:noProof/>
                <w:webHidden/>
              </w:rPr>
            </w:r>
            <w:r>
              <w:rPr>
                <w:noProof/>
                <w:webHidden/>
              </w:rPr>
              <w:fldChar w:fldCharType="separate"/>
            </w:r>
            <w:r>
              <w:rPr>
                <w:noProof/>
                <w:webHidden/>
              </w:rPr>
              <w:t>4</w:t>
            </w:r>
            <w:r>
              <w:rPr>
                <w:noProof/>
                <w:webHidden/>
              </w:rPr>
              <w:fldChar w:fldCharType="end"/>
            </w:r>
          </w:hyperlink>
        </w:p>
        <w:p w:rsidR="008F6372" w:rsidRDefault="008F6372">
          <w:pPr>
            <w:pStyle w:val="20"/>
            <w:tabs>
              <w:tab w:val="right" w:leader="dot" w:pos="9060"/>
            </w:tabs>
            <w:rPr>
              <w:rFonts w:eastAsiaTheme="minorEastAsia"/>
              <w:noProof/>
              <w:lang w:eastAsia="el-GR"/>
            </w:rPr>
          </w:pPr>
          <w:hyperlink w:anchor="_Toc509861379" w:history="1">
            <w:r w:rsidRPr="00D46358">
              <w:rPr>
                <w:rStyle w:val="-"/>
                <w:noProof/>
                <w:lang w:val="en-US"/>
              </w:rPr>
              <w:t>Biome</w:t>
            </w:r>
            <w:r>
              <w:rPr>
                <w:noProof/>
                <w:webHidden/>
              </w:rPr>
              <w:tab/>
            </w:r>
            <w:r>
              <w:rPr>
                <w:noProof/>
                <w:webHidden/>
              </w:rPr>
              <w:fldChar w:fldCharType="begin"/>
            </w:r>
            <w:r>
              <w:rPr>
                <w:noProof/>
                <w:webHidden/>
              </w:rPr>
              <w:instrText xml:space="preserve"> PAGEREF _Toc509861379 \h </w:instrText>
            </w:r>
            <w:r>
              <w:rPr>
                <w:noProof/>
                <w:webHidden/>
              </w:rPr>
            </w:r>
            <w:r>
              <w:rPr>
                <w:noProof/>
                <w:webHidden/>
              </w:rPr>
              <w:fldChar w:fldCharType="separate"/>
            </w:r>
            <w:r>
              <w:rPr>
                <w:noProof/>
                <w:webHidden/>
              </w:rPr>
              <w:t>4</w:t>
            </w:r>
            <w:r>
              <w:rPr>
                <w:noProof/>
                <w:webHidden/>
              </w:rPr>
              <w:fldChar w:fldCharType="end"/>
            </w:r>
          </w:hyperlink>
        </w:p>
        <w:p w:rsidR="008F6372" w:rsidRDefault="008F6372">
          <w:pPr>
            <w:pStyle w:val="10"/>
            <w:tabs>
              <w:tab w:val="right" w:leader="dot" w:pos="9060"/>
            </w:tabs>
            <w:rPr>
              <w:rFonts w:eastAsiaTheme="minorEastAsia"/>
              <w:noProof/>
              <w:lang w:eastAsia="el-GR"/>
            </w:rPr>
          </w:pPr>
          <w:hyperlink w:anchor="_Toc509861380" w:history="1">
            <w:r w:rsidRPr="00D46358">
              <w:rPr>
                <w:rStyle w:val="-"/>
                <w:noProof/>
                <w:lang w:val="en-US"/>
              </w:rPr>
              <w:t>Heading 4</w:t>
            </w:r>
            <w:r>
              <w:rPr>
                <w:noProof/>
                <w:webHidden/>
              </w:rPr>
              <w:tab/>
            </w:r>
            <w:r>
              <w:rPr>
                <w:noProof/>
                <w:webHidden/>
              </w:rPr>
              <w:fldChar w:fldCharType="begin"/>
            </w:r>
            <w:r>
              <w:rPr>
                <w:noProof/>
                <w:webHidden/>
              </w:rPr>
              <w:instrText xml:space="preserve"> PAGEREF _Toc509861380 \h </w:instrText>
            </w:r>
            <w:r>
              <w:rPr>
                <w:noProof/>
                <w:webHidden/>
              </w:rPr>
            </w:r>
            <w:r>
              <w:rPr>
                <w:noProof/>
                <w:webHidden/>
              </w:rPr>
              <w:fldChar w:fldCharType="separate"/>
            </w:r>
            <w:r>
              <w:rPr>
                <w:noProof/>
                <w:webHidden/>
              </w:rPr>
              <w:t>5</w:t>
            </w:r>
            <w:r>
              <w:rPr>
                <w:noProof/>
                <w:webHidden/>
              </w:rPr>
              <w:fldChar w:fldCharType="end"/>
            </w:r>
          </w:hyperlink>
        </w:p>
        <w:p w:rsidR="008F6372" w:rsidRDefault="008F6372">
          <w:pPr>
            <w:pStyle w:val="20"/>
            <w:tabs>
              <w:tab w:val="right" w:leader="dot" w:pos="9060"/>
            </w:tabs>
            <w:rPr>
              <w:rFonts w:eastAsiaTheme="minorEastAsia"/>
              <w:noProof/>
              <w:lang w:eastAsia="el-GR"/>
            </w:rPr>
          </w:pPr>
          <w:hyperlink w:anchor="_Toc509861381" w:history="1">
            <w:r w:rsidRPr="00D46358">
              <w:rPr>
                <w:rStyle w:val="-"/>
                <w:noProof/>
                <w:lang w:val="en-US"/>
              </w:rPr>
              <w:t>Individual ecology</w:t>
            </w:r>
            <w:r>
              <w:rPr>
                <w:noProof/>
                <w:webHidden/>
              </w:rPr>
              <w:tab/>
            </w:r>
            <w:r>
              <w:rPr>
                <w:noProof/>
                <w:webHidden/>
              </w:rPr>
              <w:fldChar w:fldCharType="begin"/>
            </w:r>
            <w:r>
              <w:rPr>
                <w:noProof/>
                <w:webHidden/>
              </w:rPr>
              <w:instrText xml:space="preserve"> PAGEREF _Toc509861381 \h </w:instrText>
            </w:r>
            <w:r>
              <w:rPr>
                <w:noProof/>
                <w:webHidden/>
              </w:rPr>
            </w:r>
            <w:r>
              <w:rPr>
                <w:noProof/>
                <w:webHidden/>
              </w:rPr>
              <w:fldChar w:fldCharType="separate"/>
            </w:r>
            <w:r>
              <w:rPr>
                <w:noProof/>
                <w:webHidden/>
              </w:rPr>
              <w:t>5</w:t>
            </w:r>
            <w:r>
              <w:rPr>
                <w:noProof/>
                <w:webHidden/>
              </w:rPr>
              <w:fldChar w:fldCharType="end"/>
            </w:r>
          </w:hyperlink>
        </w:p>
        <w:p w:rsidR="008F6372" w:rsidRDefault="008F6372">
          <w:pPr>
            <w:pStyle w:val="10"/>
            <w:tabs>
              <w:tab w:val="right" w:leader="dot" w:pos="9060"/>
            </w:tabs>
            <w:rPr>
              <w:rFonts w:eastAsiaTheme="minorEastAsia"/>
              <w:noProof/>
              <w:lang w:eastAsia="el-GR"/>
            </w:rPr>
          </w:pPr>
          <w:hyperlink w:anchor="_Toc509861382" w:history="1">
            <w:r w:rsidRPr="00D46358">
              <w:rPr>
                <w:rStyle w:val="-"/>
                <w:noProof/>
                <w:lang w:val="en-US"/>
              </w:rPr>
              <w:t>Heading 5</w:t>
            </w:r>
            <w:r>
              <w:rPr>
                <w:noProof/>
                <w:webHidden/>
              </w:rPr>
              <w:tab/>
            </w:r>
            <w:r>
              <w:rPr>
                <w:noProof/>
                <w:webHidden/>
              </w:rPr>
              <w:fldChar w:fldCharType="begin"/>
            </w:r>
            <w:r>
              <w:rPr>
                <w:noProof/>
                <w:webHidden/>
              </w:rPr>
              <w:instrText xml:space="preserve"> PAGEREF _Toc509861382 \h </w:instrText>
            </w:r>
            <w:r>
              <w:rPr>
                <w:noProof/>
                <w:webHidden/>
              </w:rPr>
            </w:r>
            <w:r>
              <w:rPr>
                <w:noProof/>
                <w:webHidden/>
              </w:rPr>
              <w:fldChar w:fldCharType="separate"/>
            </w:r>
            <w:r>
              <w:rPr>
                <w:noProof/>
                <w:webHidden/>
              </w:rPr>
              <w:t>6</w:t>
            </w:r>
            <w:r>
              <w:rPr>
                <w:noProof/>
                <w:webHidden/>
              </w:rPr>
              <w:fldChar w:fldCharType="end"/>
            </w:r>
          </w:hyperlink>
        </w:p>
        <w:p w:rsidR="008F6372" w:rsidRDefault="008F6372">
          <w:pPr>
            <w:pStyle w:val="20"/>
            <w:tabs>
              <w:tab w:val="right" w:leader="dot" w:pos="9060"/>
            </w:tabs>
            <w:rPr>
              <w:rFonts w:eastAsiaTheme="minorEastAsia"/>
              <w:noProof/>
              <w:lang w:eastAsia="el-GR"/>
            </w:rPr>
          </w:pPr>
          <w:hyperlink w:anchor="_Toc509861383" w:history="1">
            <w:r w:rsidRPr="00D46358">
              <w:rPr>
                <w:rStyle w:val="-"/>
                <w:noProof/>
                <w:lang w:val="en-US"/>
              </w:rPr>
              <w:t>Community ecology</w:t>
            </w:r>
            <w:r>
              <w:rPr>
                <w:noProof/>
                <w:webHidden/>
              </w:rPr>
              <w:tab/>
            </w:r>
            <w:r>
              <w:rPr>
                <w:noProof/>
                <w:webHidden/>
              </w:rPr>
              <w:fldChar w:fldCharType="begin"/>
            </w:r>
            <w:r>
              <w:rPr>
                <w:noProof/>
                <w:webHidden/>
              </w:rPr>
              <w:instrText xml:space="preserve"> PAGEREF _Toc509861383 \h </w:instrText>
            </w:r>
            <w:r>
              <w:rPr>
                <w:noProof/>
                <w:webHidden/>
              </w:rPr>
            </w:r>
            <w:r>
              <w:rPr>
                <w:noProof/>
                <w:webHidden/>
              </w:rPr>
              <w:fldChar w:fldCharType="separate"/>
            </w:r>
            <w:r>
              <w:rPr>
                <w:noProof/>
                <w:webHidden/>
              </w:rPr>
              <w:t>6</w:t>
            </w:r>
            <w:r>
              <w:rPr>
                <w:noProof/>
                <w:webHidden/>
              </w:rPr>
              <w:fldChar w:fldCharType="end"/>
            </w:r>
          </w:hyperlink>
        </w:p>
        <w:p w:rsidR="008F6372" w:rsidRDefault="008F6372">
          <w:pPr>
            <w:pStyle w:val="10"/>
            <w:tabs>
              <w:tab w:val="right" w:leader="dot" w:pos="9060"/>
            </w:tabs>
            <w:rPr>
              <w:rFonts w:eastAsiaTheme="minorEastAsia"/>
              <w:noProof/>
              <w:lang w:eastAsia="el-GR"/>
            </w:rPr>
          </w:pPr>
          <w:hyperlink w:anchor="_Toc509861384" w:history="1">
            <w:r w:rsidRPr="00D46358">
              <w:rPr>
                <w:rStyle w:val="-"/>
                <w:noProof/>
              </w:rPr>
              <w:t>&lt;&lt;Η οικογένεια μου&gt;&gt;</w:t>
            </w:r>
            <w:r>
              <w:rPr>
                <w:noProof/>
                <w:webHidden/>
              </w:rPr>
              <w:tab/>
            </w:r>
            <w:r>
              <w:rPr>
                <w:noProof/>
                <w:webHidden/>
              </w:rPr>
              <w:fldChar w:fldCharType="begin"/>
            </w:r>
            <w:r>
              <w:rPr>
                <w:noProof/>
                <w:webHidden/>
              </w:rPr>
              <w:instrText xml:space="preserve"> PAGEREF _Toc509861384 \h </w:instrText>
            </w:r>
            <w:r>
              <w:rPr>
                <w:noProof/>
                <w:webHidden/>
              </w:rPr>
            </w:r>
            <w:r>
              <w:rPr>
                <w:noProof/>
                <w:webHidden/>
              </w:rPr>
              <w:fldChar w:fldCharType="separate"/>
            </w:r>
            <w:r>
              <w:rPr>
                <w:noProof/>
                <w:webHidden/>
              </w:rPr>
              <w:t>7</w:t>
            </w:r>
            <w:r>
              <w:rPr>
                <w:noProof/>
                <w:webHidden/>
              </w:rPr>
              <w:fldChar w:fldCharType="end"/>
            </w:r>
          </w:hyperlink>
        </w:p>
        <w:p w:rsidR="00CB4069" w:rsidRDefault="00CB4069">
          <w:r>
            <w:rPr>
              <w:b/>
              <w:bCs/>
            </w:rPr>
            <w:fldChar w:fldCharType="end"/>
          </w:r>
        </w:p>
      </w:sdtContent>
    </w:sdt>
    <w:p w:rsidR="00CB4069" w:rsidRDefault="00CB4069" w:rsidP="00846A0D"/>
    <w:p w:rsidR="00CB4069" w:rsidRDefault="00CB4069">
      <w:r>
        <w:br w:type="page"/>
      </w:r>
    </w:p>
    <w:p w:rsidR="00846A0D" w:rsidRDefault="00846A0D" w:rsidP="00846A0D">
      <w:pPr>
        <w:sectPr w:rsidR="00846A0D" w:rsidSect="003D39C9">
          <w:pgSz w:w="11906" w:h="16838"/>
          <w:pgMar w:top="1418" w:right="1418" w:bottom="1418" w:left="1418" w:header="708" w:footer="708" w:gutter="0"/>
          <w:pgNumType w:start="0"/>
          <w:cols w:space="708"/>
          <w:titlePg/>
          <w:docGrid w:linePitch="360"/>
        </w:sectPr>
      </w:pPr>
    </w:p>
    <w:p w:rsidR="00846A0D" w:rsidRDefault="00846A0D" w:rsidP="00D1726F">
      <w:pPr>
        <w:pStyle w:val="1"/>
        <w:spacing w:before="380" w:after="380"/>
        <w:rPr>
          <w:lang w:val="en-US"/>
        </w:rPr>
        <w:sectPr w:rsidR="00846A0D" w:rsidSect="00846A0D">
          <w:headerReference w:type="default" r:id="rId8"/>
          <w:footerReference w:type="default" r:id="rId9"/>
          <w:type w:val="continuous"/>
          <w:pgSz w:w="11906" w:h="16838"/>
          <w:pgMar w:top="1418" w:right="1418" w:bottom="1418" w:left="1418" w:header="708" w:footer="708" w:gutter="0"/>
          <w:cols w:space="708"/>
          <w:docGrid w:linePitch="360"/>
        </w:sectPr>
      </w:pPr>
      <w:bookmarkStart w:id="1" w:name="_Toc509861374"/>
      <w:r>
        <w:rPr>
          <w:lang w:val="en-US"/>
        </w:rPr>
        <w:lastRenderedPageBreak/>
        <w:t>Heading 1</w:t>
      </w:r>
      <w:bookmarkEnd w:id="1"/>
    </w:p>
    <w:p w:rsidR="00846A0D" w:rsidRPr="00A71CD5" w:rsidRDefault="00846A0D" w:rsidP="00D1726F">
      <w:pPr>
        <w:pStyle w:val="2"/>
        <w:rPr>
          <w:lang w:val="en-US"/>
          <w:rPrChange w:id="2" w:author="Χρήστης των Windows" w:date="2018-03-26T20:56:00Z">
            <w:rPr/>
          </w:rPrChange>
        </w:rPr>
      </w:pPr>
      <w:bookmarkStart w:id="3" w:name="_Toc509861375"/>
      <w:r w:rsidRPr="00A71CD5">
        <w:rPr>
          <w:lang w:val="en-US"/>
          <w:rPrChange w:id="4" w:author="Χρήστης των Windows" w:date="2018-03-26T20:56:00Z">
            <w:rPr/>
          </w:rPrChange>
        </w:rPr>
        <w:lastRenderedPageBreak/>
        <w:t>Biodiversity</w:t>
      </w:r>
      <w:bookmarkEnd w:id="3"/>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line="312" w:lineRule="auto"/>
        <w:ind w:firstLine="709"/>
        <w:rPr>
          <w:rFonts w:ascii="Times New Roman" w:hAnsi="Times New Roman" w:cs="Times New Roman"/>
          <w:lang w:val="en-US"/>
        </w:rPr>
        <w:sectPr w:rsidR="00846A0D" w:rsidRPr="00D1726F" w:rsidSect="00846A0D">
          <w:type w:val="continuous"/>
          <w:pgSz w:w="11906" w:h="16838"/>
          <w:pgMar w:top="1418" w:right="1418" w:bottom="1418" w:left="1418" w:header="708" w:footer="708" w:gutter="0"/>
          <w:cols w:space="708"/>
          <w:docGrid w:linePitch="360"/>
        </w:sectPr>
      </w:pPr>
      <w:r w:rsidRPr="00D1726F">
        <w:rPr>
          <w:rFonts w:ascii="Times New Roman" w:hAnsi="Times New Roman" w:cs="Times New Roman"/>
          <w:lang w:val="en-US"/>
        </w:rPr>
        <w:lastRenderedPageBreak/>
        <w:t xml:space="preserve">Biodiversity (an abbreviation of "biological diversity") describes the diversity of life from genes to ecosystems and spans every level of </w:t>
      </w:r>
      <w:del w:id="5" w:author="Χρήστης των Windows" w:date="2018-03-26T20:56:00Z">
        <w:r w:rsidRPr="00D1726F" w:rsidDel="00A71CD5">
          <w:rPr>
            <w:rFonts w:ascii="Times New Roman" w:hAnsi="Times New Roman" w:cs="Times New Roman"/>
            <w:lang w:val="en-US"/>
          </w:rPr>
          <w:delText xml:space="preserve">biological </w:delText>
        </w:r>
      </w:del>
      <w:ins w:id="6" w:author="Χρήστης των Windows" w:date="2018-03-26T20:56:00Z">
        <w:r w:rsidR="00A71CD5">
          <w:rPr>
            <w:rFonts w:ascii="Times New Roman" w:hAnsi="Times New Roman" w:cs="Times New Roman"/>
            <w:lang w:val="en-US"/>
          </w:rPr>
          <w:t xml:space="preserve"> </w:t>
        </w:r>
        <w:proofErr w:type="gramStart"/>
        <w:r w:rsidR="00A71CD5">
          <w:rPr>
            <w:rFonts w:ascii="Times New Roman" w:hAnsi="Times New Roman" w:cs="Times New Roman"/>
            <w:lang w:val="en-US"/>
          </w:rPr>
          <w:t xml:space="preserve">botanical </w:t>
        </w:r>
        <w:r w:rsidR="00A71CD5" w:rsidRPr="00D1726F">
          <w:rPr>
            <w:rFonts w:ascii="Times New Roman" w:hAnsi="Times New Roman" w:cs="Times New Roman"/>
            <w:lang w:val="en-US"/>
          </w:rPr>
          <w:t xml:space="preserve"> </w:t>
        </w:r>
      </w:ins>
      <w:r w:rsidRPr="00D1726F">
        <w:rPr>
          <w:rFonts w:ascii="Times New Roman" w:hAnsi="Times New Roman" w:cs="Times New Roman"/>
          <w:lang w:val="en-US"/>
        </w:rPr>
        <w:t>organization</w:t>
      </w:r>
      <w:proofErr w:type="gramEnd"/>
      <w:r w:rsidRPr="00D1726F">
        <w:rPr>
          <w:rFonts w:ascii="Times New Roman" w:hAnsi="Times New Roman" w:cs="Times New Roman"/>
          <w:lang w:val="en-US"/>
        </w:rPr>
        <w:t xml:space="preserve">. The term has several interpretations, and there are many ways to index, measure, characterize, and represent its complex organization.[12][13][14] Biodiversity includes species diversity, ecosystem diversity, and </w:t>
      </w:r>
      <w:del w:id="7" w:author="Χρήστης των Windows" w:date="2018-03-26T20:56:00Z">
        <w:r w:rsidRPr="00D1726F" w:rsidDel="00A71CD5">
          <w:rPr>
            <w:rFonts w:ascii="Times New Roman" w:hAnsi="Times New Roman" w:cs="Times New Roman"/>
            <w:lang w:val="en-US"/>
          </w:rPr>
          <w:delText xml:space="preserve">genetic </w:delText>
        </w:r>
      </w:del>
      <w:ins w:id="8" w:author="Χρήστης των Windows" w:date="2018-03-26T20:56:00Z">
        <w:r w:rsidR="00A71CD5">
          <w:rPr>
            <w:rFonts w:ascii="Times New Roman" w:hAnsi="Times New Roman" w:cs="Times New Roman"/>
            <w:lang w:val="en-US"/>
          </w:rPr>
          <w:t xml:space="preserve"> historical </w:t>
        </w:r>
        <w:r w:rsidR="00A71CD5" w:rsidRPr="00D1726F">
          <w:rPr>
            <w:rFonts w:ascii="Times New Roman" w:hAnsi="Times New Roman" w:cs="Times New Roman"/>
            <w:lang w:val="en-US"/>
          </w:rPr>
          <w:t xml:space="preserve"> </w:t>
        </w:r>
      </w:ins>
      <w:r w:rsidRPr="00D1726F">
        <w:rPr>
          <w:rFonts w:ascii="Times New Roman" w:hAnsi="Times New Roman" w:cs="Times New Roman"/>
          <w:lang w:val="en-US"/>
        </w:rPr>
        <w:t xml:space="preserve">diversity and scientists are interested in the way that this diversity affects the complex ecological processes operating at and among these respective levels.[13][15][16] Biodiversity plays an </w:t>
      </w:r>
      <w:del w:id="9" w:author="Χρήστης των Windows" w:date="2018-03-26T20:57:00Z">
        <w:r w:rsidRPr="00D1726F" w:rsidDel="00A71CD5">
          <w:rPr>
            <w:rFonts w:ascii="Times New Roman" w:hAnsi="Times New Roman" w:cs="Times New Roman"/>
            <w:lang w:val="en-US"/>
          </w:rPr>
          <w:delText xml:space="preserve">important </w:delText>
        </w:r>
      </w:del>
      <w:ins w:id="10" w:author="Χρήστης των Windows" w:date="2018-03-26T20:57:00Z">
        <w:r w:rsidR="00A71CD5">
          <w:rPr>
            <w:rFonts w:ascii="Times New Roman" w:hAnsi="Times New Roman" w:cs="Times New Roman"/>
            <w:lang w:val="en-US"/>
          </w:rPr>
          <w:t xml:space="preserve"> main </w:t>
        </w:r>
      </w:ins>
      <w:r w:rsidRPr="00D1726F">
        <w:rPr>
          <w:rFonts w:ascii="Times New Roman" w:hAnsi="Times New Roman" w:cs="Times New Roman"/>
          <w:lang w:val="en-US"/>
        </w:rPr>
        <w:t xml:space="preserve">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w:t>
      </w:r>
      <w:del w:id="11" w:author="Χρήστης των Windows" w:date="2018-03-26T20:57:00Z">
        <w:r w:rsidRPr="00D1726F" w:rsidDel="00A71CD5">
          <w:rPr>
            <w:rFonts w:ascii="Times New Roman" w:hAnsi="Times New Roman" w:cs="Times New Roman"/>
            <w:lang w:val="en-US"/>
          </w:rPr>
          <w:delText xml:space="preserve">critical </w:delText>
        </w:r>
      </w:del>
      <w:ins w:id="12" w:author="Χρήστης των Windows" w:date="2018-03-26T20:57:00Z">
        <w:r w:rsidR="00A71CD5">
          <w:rPr>
            <w:rFonts w:ascii="Times New Roman" w:hAnsi="Times New Roman" w:cs="Times New Roman"/>
            <w:lang w:val="en-US"/>
          </w:rPr>
          <w:t xml:space="preserve"> </w:t>
        </w:r>
        <w:proofErr w:type="spellStart"/>
        <w:r w:rsidR="00A71CD5">
          <w:rPr>
            <w:rFonts w:ascii="Times New Roman" w:hAnsi="Times New Roman" w:cs="Times New Roman"/>
            <w:lang w:val="en-US"/>
          </w:rPr>
          <w:t>censorious</w:t>
        </w:r>
      </w:ins>
      <w:r w:rsidRPr="00D1726F">
        <w:rPr>
          <w:rFonts w:ascii="Times New Roman" w:hAnsi="Times New Roman" w:cs="Times New Roman"/>
          <w:lang w:val="en-US"/>
        </w:rPr>
        <w:t>for</w:t>
      </w:r>
      <w:proofErr w:type="spellEnd"/>
      <w:r w:rsidRPr="00D1726F">
        <w:rPr>
          <w:rFonts w:ascii="Times New Roman" w:hAnsi="Times New Roman" w:cs="Times New Roman"/>
          <w:lang w:val="en-US"/>
        </w:rPr>
        <w:t xml:space="preserve"> maintaining ecosystem </w:t>
      </w:r>
      <w:proofErr w:type="gramStart"/>
      <w:r w:rsidRPr="00D1726F">
        <w:rPr>
          <w:rFonts w:ascii="Times New Roman" w:hAnsi="Times New Roman" w:cs="Times New Roman"/>
          <w:lang w:val="en-US"/>
        </w:rPr>
        <w:t>services[</w:t>
      </w:r>
      <w:proofErr w:type="gramEnd"/>
      <w:r w:rsidRPr="00D1726F">
        <w:rPr>
          <w:rFonts w:ascii="Times New Roman" w:hAnsi="Times New Roman" w:cs="Times New Roman"/>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846A0D" w:rsidRDefault="00846A0D" w:rsidP="00846A0D">
      <w:pPr>
        <w:rPr>
          <w:lang w:val="en-US"/>
        </w:rPr>
      </w:pPr>
    </w:p>
    <w:p w:rsidR="00846A0D" w:rsidRDefault="00846A0D">
      <w:pPr>
        <w:rPr>
          <w:lang w:val="en-US"/>
        </w:rPr>
      </w:pPr>
      <w:r>
        <w:rPr>
          <w:lang w:val="en-US"/>
        </w:rPr>
        <w:br w:type="page"/>
      </w:r>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Default="00846A0D" w:rsidP="00D1726F">
      <w:pPr>
        <w:pStyle w:val="1"/>
        <w:spacing w:before="380" w:after="380"/>
        <w:rPr>
          <w:lang w:val="en-US"/>
        </w:rPr>
        <w:sectPr w:rsidR="00846A0D" w:rsidSect="00846A0D">
          <w:headerReference w:type="default" r:id="rId10"/>
          <w:footerReference w:type="default" r:id="rId11"/>
          <w:type w:val="continuous"/>
          <w:pgSz w:w="11906" w:h="16838"/>
          <w:pgMar w:top="1418" w:right="1418" w:bottom="1418" w:left="1418" w:header="708" w:footer="708" w:gutter="0"/>
          <w:cols w:space="708"/>
          <w:docGrid w:linePitch="360"/>
        </w:sectPr>
      </w:pPr>
      <w:bookmarkStart w:id="13" w:name="_Toc509861376"/>
      <w:r>
        <w:rPr>
          <w:lang w:val="en-US"/>
        </w:rPr>
        <w:lastRenderedPageBreak/>
        <w:t>Heading 2</w:t>
      </w:r>
      <w:bookmarkEnd w:id="13"/>
    </w:p>
    <w:p w:rsidR="00846A0D" w:rsidRPr="00846A0D" w:rsidRDefault="00846A0D" w:rsidP="00D1726F">
      <w:pPr>
        <w:pStyle w:val="2"/>
        <w:rPr>
          <w:lang w:val="en-US"/>
        </w:rPr>
      </w:pPr>
      <w:bookmarkStart w:id="14" w:name="_Toc509861377"/>
      <w:r w:rsidRPr="00846A0D">
        <w:rPr>
          <w:lang w:val="en-US"/>
        </w:rPr>
        <w:lastRenderedPageBreak/>
        <w:t>Niche</w:t>
      </w:r>
      <w:bookmarkEnd w:id="14"/>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line="312" w:lineRule="auto"/>
        <w:ind w:firstLine="709"/>
        <w:rPr>
          <w:rFonts w:ascii="Times New Roman" w:hAnsi="Times New Roman" w:cs="Times New Roman"/>
          <w:lang w:val="en-US"/>
        </w:rPr>
      </w:pPr>
      <w:r w:rsidRPr="00D1726F">
        <w:rPr>
          <w:rFonts w:ascii="Times New Roman" w:hAnsi="Times New Roman" w:cs="Times New Roman"/>
          <w:lang w:val="en-US"/>
        </w:rPr>
        <w:lastRenderedPageBreak/>
        <w:t>Definitions of the niche date back to 1917</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 xml:space="preserve">30] but G. Evelyn Hutchinson made conceptual advances in 1957[31][32] by introducing a widely adopted definition: "the set of biotic and abiotic conditions in which a species is able to persist and maintain stable population sizes."[30]:519 </w:t>
      </w:r>
      <w:proofErr w:type="gramStart"/>
      <w:r w:rsidRPr="00D1726F">
        <w:rPr>
          <w:rFonts w:ascii="Times New Roman" w:hAnsi="Times New Roman" w:cs="Times New Roman"/>
          <w:lang w:val="en-US"/>
        </w:rPr>
        <w:t>The</w:t>
      </w:r>
      <w:proofErr w:type="gramEnd"/>
      <w:r w:rsidRPr="00D1726F">
        <w:rPr>
          <w:rFonts w:ascii="Times New Roman" w:hAnsi="Times New Roman" w:cs="Times New Roman"/>
          <w:lang w:val="en-US"/>
        </w:rPr>
        <w:t xml:space="preserv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 xml:space="preserve">30][32][33] The </w:t>
      </w:r>
      <w:proofErr w:type="spellStart"/>
      <w:r w:rsidRPr="00D1726F">
        <w:rPr>
          <w:rFonts w:ascii="Times New Roman" w:hAnsi="Times New Roman" w:cs="Times New Roman"/>
          <w:lang w:val="en-US"/>
        </w:rPr>
        <w:t>Hutchinsonian</w:t>
      </w:r>
      <w:proofErr w:type="spellEnd"/>
      <w:r w:rsidRPr="00D1726F">
        <w:rPr>
          <w:rFonts w:ascii="Times New Roman" w:hAnsi="Times New Roman" w:cs="Times New Roman"/>
          <w:lang w:val="en-US"/>
        </w:rPr>
        <w:t xml:space="preserve"> niche is defined more technically as a "Euclidean hyperspace whose dimensions are defined as environmental variables and whose size is a function of the number of values that the environmental values may assume for which an organism has positive fitness."[34]:71</w:t>
      </w:r>
    </w:p>
    <w:p w:rsidR="00846A0D" w:rsidRPr="00D1726F" w:rsidRDefault="00846A0D" w:rsidP="00846A0D">
      <w:pPr>
        <w:rPr>
          <w:rFonts w:ascii="Times New Roman" w:hAnsi="Times New Roman" w:cs="Times New Roman"/>
          <w:lang w:val="en-US"/>
        </w:rPr>
        <w:sectPr w:rsidR="00846A0D" w:rsidRPr="00D1726F"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before="240" w:after="240" w:line="312" w:lineRule="auto"/>
        <w:ind w:firstLine="709"/>
        <w:rPr>
          <w:rFonts w:ascii="Times New Roman" w:hAnsi="Times New Roman" w:cs="Times New Roman"/>
          <w:lang w:val="en-US"/>
        </w:rPr>
        <w:sectPr w:rsidR="00846A0D" w:rsidRPr="00D1726F" w:rsidSect="00846A0D">
          <w:type w:val="continuous"/>
          <w:pgSz w:w="11906" w:h="16838"/>
          <w:pgMar w:top="1418" w:right="1418" w:bottom="1418" w:left="1418" w:header="708" w:footer="708" w:gutter="0"/>
          <w:cols w:space="708"/>
          <w:docGrid w:linePitch="360"/>
        </w:sectPr>
      </w:pPr>
      <w:proofErr w:type="spellStart"/>
      <w:r w:rsidRPr="00D1726F">
        <w:rPr>
          <w:rFonts w:ascii="Times New Roman" w:hAnsi="Times New Roman" w:cs="Times New Roman"/>
          <w:lang w:val="en-US"/>
        </w:rPr>
        <w:lastRenderedPageBreak/>
        <w:t>Biogeographical</w:t>
      </w:r>
      <w:proofErr w:type="spellEnd"/>
      <w:r w:rsidRPr="00D1726F">
        <w:rPr>
          <w:rFonts w:ascii="Times New Roman" w:hAnsi="Times New Roman" w:cs="Times New Roman"/>
          <w:lang w:val="en-US"/>
        </w:rPr>
        <w:t xml:space="preserve"> patterns and range distributions are explained or predicted through knowledge of a species' traits and niche requirements</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 xml:space="preserve">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w:t>
      </w:r>
      <w:proofErr w:type="spellStart"/>
      <w:r w:rsidRPr="00D1726F">
        <w:rPr>
          <w:rFonts w:ascii="Times New Roman" w:hAnsi="Times New Roman" w:cs="Times New Roman"/>
          <w:lang w:val="en-US"/>
        </w:rPr>
        <w:t>ecotope</w:t>
      </w:r>
      <w:proofErr w:type="spellEnd"/>
      <w:r w:rsidRPr="00D1726F">
        <w:rPr>
          <w:rFonts w:ascii="Times New Roman" w:hAnsi="Times New Roman" w:cs="Times New Roman"/>
          <w:lang w:val="en-US"/>
        </w:rPr>
        <w:t>, which is defined as the full range of environmental and biological variables affecting an entire species.[24]</w:t>
      </w:r>
    </w:p>
    <w:p w:rsidR="00846A0D" w:rsidRDefault="00846A0D" w:rsidP="00846A0D">
      <w:pPr>
        <w:rPr>
          <w:lang w:val="en-US"/>
        </w:rPr>
      </w:pPr>
    </w:p>
    <w:p w:rsidR="00846A0D" w:rsidRDefault="00846A0D">
      <w:pPr>
        <w:rPr>
          <w:lang w:val="en-US"/>
        </w:rPr>
      </w:pPr>
      <w:r>
        <w:rPr>
          <w:lang w:val="en-US"/>
        </w:rPr>
        <w:br w:type="page"/>
      </w:r>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Default="00846A0D" w:rsidP="00D1726F">
      <w:pPr>
        <w:pStyle w:val="1"/>
        <w:spacing w:before="380" w:after="380"/>
        <w:rPr>
          <w:lang w:val="en-US"/>
        </w:rPr>
        <w:sectPr w:rsidR="00846A0D" w:rsidSect="00846A0D">
          <w:headerReference w:type="default" r:id="rId12"/>
          <w:footerReference w:type="default" r:id="rId13"/>
          <w:type w:val="continuous"/>
          <w:pgSz w:w="11906" w:h="16838"/>
          <w:pgMar w:top="1418" w:right="1418" w:bottom="1418" w:left="1418" w:header="708" w:footer="708" w:gutter="0"/>
          <w:cols w:space="708"/>
          <w:docGrid w:linePitch="360"/>
        </w:sectPr>
      </w:pPr>
      <w:bookmarkStart w:id="15" w:name="_Toc509861378"/>
      <w:r>
        <w:rPr>
          <w:lang w:val="en-US"/>
        </w:rPr>
        <w:lastRenderedPageBreak/>
        <w:t>Heading 3</w:t>
      </w:r>
      <w:bookmarkEnd w:id="15"/>
    </w:p>
    <w:p w:rsidR="00846A0D" w:rsidRPr="00846A0D" w:rsidRDefault="00846A0D" w:rsidP="00D1726F">
      <w:pPr>
        <w:pStyle w:val="2"/>
        <w:rPr>
          <w:lang w:val="en-US"/>
        </w:rPr>
      </w:pPr>
      <w:bookmarkStart w:id="16" w:name="_Toc509861379"/>
      <w:r w:rsidRPr="00846A0D">
        <w:rPr>
          <w:lang w:val="en-US"/>
        </w:rPr>
        <w:lastRenderedPageBreak/>
        <w:t>Biome</w:t>
      </w:r>
      <w:bookmarkEnd w:id="16"/>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Default="00846A0D" w:rsidP="00D1726F">
      <w:pPr>
        <w:spacing w:line="312" w:lineRule="auto"/>
        <w:ind w:firstLine="709"/>
        <w:rPr>
          <w:rFonts w:ascii="Times New Roman" w:hAnsi="Times New Roman" w:cs="Times New Roman"/>
          <w:lang w:val="en-US"/>
        </w:rPr>
      </w:pPr>
      <w:r w:rsidRPr="00D1726F">
        <w:rPr>
          <w:rFonts w:ascii="Times New Roman" w:hAnsi="Times New Roman" w:cs="Times New Roman"/>
          <w:lang w:val="en-US"/>
        </w:rPr>
        <w:lastRenderedPageBreak/>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desert</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 xml:space="preserve">43] Other researchers have recently categorized other biomes, such as the human and oceanic </w:t>
      </w:r>
      <w:proofErr w:type="spellStart"/>
      <w:r w:rsidRPr="00D1726F">
        <w:rPr>
          <w:rFonts w:ascii="Times New Roman" w:hAnsi="Times New Roman" w:cs="Times New Roman"/>
          <w:lang w:val="en-US"/>
        </w:rPr>
        <w:t>microbiomes</w:t>
      </w:r>
      <w:proofErr w:type="spellEnd"/>
      <w:r w:rsidRPr="00D1726F">
        <w:rPr>
          <w:rFonts w:ascii="Times New Roman" w:hAnsi="Times New Roman" w:cs="Times New Roman"/>
          <w:lang w:val="en-US"/>
        </w:rPr>
        <w:t>. To a microbe, the human body is a habitat and a landscape</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 xml:space="preserve">44] </w:t>
      </w:r>
      <w:proofErr w:type="spellStart"/>
      <w:r w:rsidRPr="00D1726F">
        <w:rPr>
          <w:rFonts w:ascii="Times New Roman" w:hAnsi="Times New Roman" w:cs="Times New Roman"/>
          <w:lang w:val="en-US"/>
        </w:rPr>
        <w:t>Microbiomes</w:t>
      </w:r>
      <w:proofErr w:type="spellEnd"/>
      <w:r w:rsidRPr="00D1726F">
        <w:rPr>
          <w:rFonts w:ascii="Times New Roman" w:hAnsi="Times New Roman" w:cs="Times New Roman"/>
          <w:lang w:val="en-US"/>
        </w:rPr>
        <w:t xml:space="preserve"> were discovered largely through advances in molecular genetics, which have revealed a hidden richness of microbial diversity on the planet. The oceanic </w:t>
      </w:r>
      <w:proofErr w:type="spellStart"/>
      <w:r w:rsidRPr="00D1726F">
        <w:rPr>
          <w:rFonts w:ascii="Times New Roman" w:hAnsi="Times New Roman" w:cs="Times New Roman"/>
          <w:lang w:val="en-US"/>
        </w:rPr>
        <w:t>microbiome</w:t>
      </w:r>
      <w:proofErr w:type="spellEnd"/>
      <w:r w:rsidRPr="00D1726F">
        <w:rPr>
          <w:rFonts w:ascii="Times New Roman" w:hAnsi="Times New Roman" w:cs="Times New Roman"/>
          <w:lang w:val="en-US"/>
        </w:rPr>
        <w:t xml:space="preserve"> plays a significant role in the ecological biogeochemistry of the planet's oceans</w:t>
      </w:r>
      <w:proofErr w:type="gramStart"/>
      <w:r w:rsidRPr="00D1726F">
        <w:rPr>
          <w:rFonts w:ascii="Times New Roman" w:hAnsi="Times New Roman" w:cs="Times New Roman"/>
          <w:lang w:val="en-US"/>
        </w:rPr>
        <w:t>.[</w:t>
      </w:r>
      <w:proofErr w:type="gramEnd"/>
      <w:r w:rsidRPr="00D1726F">
        <w:rPr>
          <w:rFonts w:ascii="Times New Roman" w:hAnsi="Times New Roman" w:cs="Times New Roman"/>
          <w:lang w:val="en-US"/>
        </w:rPr>
        <w:t>45]</w:t>
      </w:r>
    </w:p>
    <w:p w:rsidR="007D3890" w:rsidRPr="00D1726F" w:rsidRDefault="007D3890" w:rsidP="00D1726F">
      <w:pPr>
        <w:spacing w:line="312" w:lineRule="auto"/>
        <w:ind w:firstLine="709"/>
        <w:rPr>
          <w:rFonts w:ascii="Times New Roman" w:hAnsi="Times New Roman" w:cs="Times New Roman"/>
          <w:lang w:val="en-US"/>
        </w:rPr>
        <w:sectPr w:rsidR="007D3890" w:rsidRPr="00D1726F" w:rsidSect="00846A0D">
          <w:type w:val="continuous"/>
          <w:pgSz w:w="11906" w:h="16838"/>
          <w:pgMar w:top="1418" w:right="1418" w:bottom="1418" w:left="1418" w:header="708" w:footer="708" w:gutter="0"/>
          <w:cols w:space="708"/>
          <w:docGrid w:linePitch="360"/>
        </w:sectPr>
      </w:pPr>
    </w:p>
    <w:p w:rsidR="007D3890" w:rsidRDefault="007D3890" w:rsidP="007D3890">
      <w:pPr>
        <w:rPr>
          <w:rFonts w:ascii="Times New Roman" w:hAnsi="Times New Roman"/>
          <w:sz w:val="28"/>
          <w:szCs w:val="28"/>
          <w:lang w:val="en-US"/>
        </w:rPr>
        <w:sectPr w:rsidR="007D3890" w:rsidSect="00846A0D">
          <w:type w:val="continuous"/>
          <w:pgSz w:w="11906" w:h="16838"/>
          <w:pgMar w:top="1418" w:right="1418" w:bottom="1418" w:left="1418" w:header="708" w:footer="708" w:gutter="0"/>
          <w:cols w:space="708"/>
          <w:docGrid w:linePitch="360"/>
        </w:sectPr>
      </w:pPr>
    </w:p>
    <w:p w:rsidR="007D3890" w:rsidRDefault="007D3890" w:rsidP="007D3890">
      <w:pPr>
        <w:rPr>
          <w:rFonts w:ascii="Times New Roman" w:hAnsi="Times New Roman"/>
          <w:sz w:val="28"/>
          <w:szCs w:val="28"/>
          <w:lang w:val="en-US"/>
        </w:rPr>
        <w:sectPr w:rsidR="007D3890" w:rsidSect="00846A0D">
          <w:type w:val="continuous"/>
          <w:pgSz w:w="11906" w:h="16838"/>
          <w:pgMar w:top="1418" w:right="1418" w:bottom="1418" w:left="1418" w:header="708" w:footer="708" w:gutter="0"/>
          <w:cols w:space="708"/>
          <w:docGrid w:linePitch="360"/>
        </w:sectPr>
      </w:pPr>
      <w:r w:rsidRPr="007D3890">
        <w:rPr>
          <w:rFonts w:ascii="Times New Roman" w:hAnsi="Times New Roman"/>
          <w:sz w:val="28"/>
          <w:szCs w:val="28"/>
          <w:lang w:val="en-US"/>
        </w:rPr>
        <w:lastRenderedPageBreak/>
        <w:t>Complex Table (less accessible)</w:t>
      </w:r>
    </w:p>
    <w:p w:rsidR="007D3890" w:rsidRPr="007D3890" w:rsidRDefault="007D3890" w:rsidP="007D3890">
      <w:pPr>
        <w:rPr>
          <w:rFonts w:ascii="Times New Roman" w:hAnsi="Times New Roman"/>
          <w:sz w:val="28"/>
          <w:szCs w:val="28"/>
          <w:lang w:val="en-US"/>
        </w:rPr>
      </w:pPr>
    </w:p>
    <w:p w:rsidR="007D3890" w:rsidRDefault="007D3890" w:rsidP="007D3890">
      <w:pPr>
        <w:jc w:val="center"/>
        <w:rPr>
          <w:rFonts w:ascii="Times New Roman" w:hAnsi="Times New Roman"/>
          <w:b/>
          <w:lang w:val="en-US"/>
        </w:rPr>
        <w:sectPr w:rsidR="007D3890" w:rsidSect="00846A0D">
          <w:type w:val="continuous"/>
          <w:pgSz w:w="11906" w:h="16838"/>
          <w:pgMar w:top="1418" w:right="1418" w:bottom="1418" w:left="1418" w:header="708" w:footer="708" w:gutter="0"/>
          <w:cols w:space="708"/>
          <w:docGrid w:linePitch="360"/>
        </w:sectPr>
      </w:pPr>
    </w:p>
    <w:p w:rsidR="007D3890" w:rsidRPr="007D3890" w:rsidRDefault="007D3890" w:rsidP="007D3890">
      <w:pPr>
        <w:jc w:val="center"/>
        <w:rPr>
          <w:rFonts w:ascii="Times New Roman" w:hAnsi="Times New Roman"/>
          <w:b/>
          <w:lang w:val="en-US"/>
        </w:rPr>
      </w:pPr>
      <w:r w:rsidRPr="007D3890">
        <w:rPr>
          <w:rFonts w:ascii="Times New Roman" w:hAnsi="Times New Roman"/>
          <w:b/>
          <w:lang w:val="en-US"/>
        </w:rPr>
        <w:lastRenderedPageBreak/>
        <w:t>Class Schedule</w:t>
      </w:r>
    </w:p>
    <w:tbl>
      <w:tblPr>
        <w:tblStyle w:val="a5"/>
        <w:tblpPr w:leftFromText="180" w:rightFromText="180" w:vertAnchor="text" w:tblpY="1"/>
        <w:tblOverlap w:val="never"/>
        <w:tblW w:w="8217" w:type="dxa"/>
        <w:tblLook w:val="04A0" w:firstRow="1" w:lastRow="0" w:firstColumn="1" w:lastColumn="0" w:noHBand="0" w:noVBand="1"/>
      </w:tblPr>
      <w:tblGrid>
        <w:gridCol w:w="1453"/>
        <w:gridCol w:w="1790"/>
        <w:gridCol w:w="1572"/>
        <w:gridCol w:w="1290"/>
        <w:gridCol w:w="173"/>
        <w:gridCol w:w="1939"/>
      </w:tblGrid>
      <w:tr w:rsidR="007D3890" w:rsidRPr="007D3890" w:rsidTr="00444745">
        <w:trPr>
          <w:trHeight w:val="416"/>
        </w:trPr>
        <w:tc>
          <w:tcPr>
            <w:tcW w:w="1453" w:type="dxa"/>
            <w:shd w:val="clear" w:color="auto" w:fill="2E74B5" w:themeFill="accent1" w:themeFillShade="BF"/>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Lesson </w:t>
            </w:r>
          </w:p>
        </w:tc>
        <w:tc>
          <w:tcPr>
            <w:tcW w:w="1790" w:type="dxa"/>
            <w:shd w:val="clear" w:color="auto" w:fill="2E74B5" w:themeFill="accent1" w:themeFillShade="BF"/>
          </w:tcPr>
          <w:p w:rsidR="007D3890" w:rsidRPr="007D3890" w:rsidRDefault="007D3890" w:rsidP="007D3890">
            <w:pPr>
              <w:rPr>
                <w:rFonts w:ascii="Times New Roman" w:hAnsi="Times New Roman"/>
                <w:lang w:val="en-US"/>
              </w:rPr>
            </w:pPr>
            <w:r w:rsidRPr="007D3890">
              <w:rPr>
                <w:rFonts w:ascii="Times New Roman" w:hAnsi="Times New Roman"/>
                <w:lang w:val="en-US"/>
              </w:rPr>
              <w:t>Topic</w:t>
            </w:r>
          </w:p>
        </w:tc>
        <w:tc>
          <w:tcPr>
            <w:tcW w:w="1572" w:type="dxa"/>
            <w:tcBorders>
              <w:bottom w:val="single" w:sz="4" w:space="0" w:color="auto"/>
            </w:tcBorders>
            <w:shd w:val="clear" w:color="auto" w:fill="2E74B5" w:themeFill="accent1" w:themeFillShade="BF"/>
          </w:tcPr>
          <w:p w:rsidR="007D3890" w:rsidRPr="007D3890" w:rsidRDefault="007D3890" w:rsidP="007D3890">
            <w:pPr>
              <w:rPr>
                <w:rFonts w:ascii="Times New Roman" w:hAnsi="Times New Roman"/>
                <w:lang w:val="en-US"/>
              </w:rPr>
            </w:pPr>
            <w:r w:rsidRPr="007D3890">
              <w:rPr>
                <w:rFonts w:ascii="Times New Roman" w:hAnsi="Times New Roman"/>
                <w:lang w:val="en-US"/>
              </w:rPr>
              <w:t>Assignment</w:t>
            </w:r>
          </w:p>
        </w:tc>
        <w:tc>
          <w:tcPr>
            <w:tcW w:w="1463" w:type="dxa"/>
            <w:gridSpan w:val="2"/>
            <w:shd w:val="clear" w:color="auto" w:fill="2E74B5" w:themeFill="accent1" w:themeFillShade="BF"/>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Points </w:t>
            </w:r>
          </w:p>
        </w:tc>
        <w:tc>
          <w:tcPr>
            <w:tcW w:w="1939" w:type="dxa"/>
            <w:shd w:val="clear" w:color="auto" w:fill="2E74B5" w:themeFill="accent1" w:themeFillShade="BF"/>
          </w:tcPr>
          <w:p w:rsidR="007D3890" w:rsidRPr="007D3890" w:rsidRDefault="007D3890" w:rsidP="007D3890">
            <w:pPr>
              <w:rPr>
                <w:rFonts w:ascii="Times New Roman" w:hAnsi="Times New Roman"/>
                <w:lang w:val="en-US"/>
              </w:rPr>
            </w:pPr>
            <w:r w:rsidRPr="007D3890">
              <w:rPr>
                <w:rFonts w:ascii="Times New Roman" w:hAnsi="Times New Roman"/>
                <w:lang w:val="en-US"/>
              </w:rPr>
              <w:t>Due</w:t>
            </w:r>
          </w:p>
        </w:tc>
      </w:tr>
      <w:tr w:rsidR="007D3890" w:rsidRPr="007D3890" w:rsidTr="00444745">
        <w:trPr>
          <w:trHeight w:val="426"/>
        </w:trPr>
        <w:tc>
          <w:tcPr>
            <w:tcW w:w="1453" w:type="dxa"/>
            <w:vMerge w:val="restart"/>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     1</w:t>
            </w:r>
          </w:p>
        </w:tc>
        <w:tc>
          <w:tcPr>
            <w:tcW w:w="1790" w:type="dxa"/>
            <w:vMerge w:val="restart"/>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What is Distance Learning?</w:t>
            </w:r>
          </w:p>
        </w:tc>
        <w:tc>
          <w:tcPr>
            <w:tcW w:w="1572" w:type="dxa"/>
            <w:tcBorders>
              <w:top w:val="single" w:sz="4" w:space="0" w:color="auto"/>
            </w:tcBorders>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Wiki #1</w:t>
            </w:r>
          </w:p>
        </w:tc>
        <w:tc>
          <w:tcPr>
            <w:tcW w:w="1463" w:type="dxa"/>
            <w:gridSpan w:val="2"/>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10</w:t>
            </w:r>
          </w:p>
        </w:tc>
        <w:tc>
          <w:tcPr>
            <w:tcW w:w="1939"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March 10</w:t>
            </w:r>
          </w:p>
        </w:tc>
      </w:tr>
      <w:tr w:rsidR="007D3890" w:rsidRPr="007D3890" w:rsidTr="00444745">
        <w:trPr>
          <w:trHeight w:val="465"/>
        </w:trPr>
        <w:tc>
          <w:tcPr>
            <w:tcW w:w="1453" w:type="dxa"/>
            <w:vMerge/>
            <w:shd w:val="clear" w:color="auto" w:fill="BDD6EE" w:themeFill="accent1" w:themeFillTint="66"/>
          </w:tcPr>
          <w:p w:rsidR="007D3890" w:rsidRPr="007D3890" w:rsidRDefault="007D3890" w:rsidP="007D3890">
            <w:pPr>
              <w:rPr>
                <w:rFonts w:ascii="Times New Roman" w:hAnsi="Times New Roman"/>
                <w:lang w:val="en-US"/>
              </w:rPr>
            </w:pPr>
          </w:p>
        </w:tc>
        <w:tc>
          <w:tcPr>
            <w:tcW w:w="1790" w:type="dxa"/>
            <w:vMerge/>
            <w:shd w:val="clear" w:color="auto" w:fill="BDD6EE" w:themeFill="accent1" w:themeFillTint="66"/>
          </w:tcPr>
          <w:p w:rsidR="007D3890" w:rsidRPr="007D3890" w:rsidRDefault="007D3890" w:rsidP="007D3890">
            <w:pPr>
              <w:rPr>
                <w:rFonts w:ascii="Times New Roman" w:hAnsi="Times New Roman"/>
                <w:lang w:val="en-US"/>
              </w:rPr>
            </w:pPr>
          </w:p>
        </w:tc>
        <w:tc>
          <w:tcPr>
            <w:tcW w:w="1572" w:type="dxa"/>
            <w:tcBorders>
              <w:top w:val="single" w:sz="4" w:space="0" w:color="auto"/>
            </w:tcBorders>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Presentation </w:t>
            </w:r>
          </w:p>
        </w:tc>
        <w:tc>
          <w:tcPr>
            <w:tcW w:w="1463" w:type="dxa"/>
            <w:gridSpan w:val="2"/>
            <w:shd w:val="clear" w:color="auto" w:fill="auto"/>
          </w:tcPr>
          <w:p w:rsidR="007D3890" w:rsidRPr="007D3890" w:rsidRDefault="007D3890" w:rsidP="007D3890">
            <w:pPr>
              <w:rPr>
                <w:rFonts w:ascii="Times New Roman" w:hAnsi="Times New Roman"/>
                <w:lang w:val="en-US"/>
              </w:rPr>
            </w:pPr>
            <w:r w:rsidRPr="007D3890">
              <w:rPr>
                <w:rFonts w:ascii="Times New Roman" w:hAnsi="Times New Roman"/>
                <w:lang w:val="en-US"/>
              </w:rPr>
              <w:t>20</w:t>
            </w:r>
          </w:p>
        </w:tc>
        <w:tc>
          <w:tcPr>
            <w:tcW w:w="1939" w:type="dxa"/>
            <w:shd w:val="clear" w:color="auto" w:fill="auto"/>
          </w:tcPr>
          <w:p w:rsidR="007D3890" w:rsidRPr="007D3890" w:rsidRDefault="007D3890" w:rsidP="007D3890">
            <w:pPr>
              <w:rPr>
                <w:rFonts w:ascii="Times New Roman" w:hAnsi="Times New Roman"/>
                <w:lang w:val="en-US"/>
              </w:rPr>
            </w:pPr>
          </w:p>
        </w:tc>
      </w:tr>
      <w:tr w:rsidR="007D3890" w:rsidRPr="007D3890" w:rsidTr="00444745">
        <w:trPr>
          <w:trHeight w:val="663"/>
        </w:trPr>
        <w:tc>
          <w:tcPr>
            <w:tcW w:w="1453"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     2</w:t>
            </w:r>
          </w:p>
        </w:tc>
        <w:tc>
          <w:tcPr>
            <w:tcW w:w="1790"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History &amp;</w:t>
            </w:r>
          </w:p>
          <w:p w:rsidR="007D3890" w:rsidRPr="007D3890" w:rsidRDefault="007D3890" w:rsidP="007D3890">
            <w:pPr>
              <w:rPr>
                <w:rFonts w:ascii="Times New Roman" w:hAnsi="Times New Roman"/>
                <w:lang w:val="en-US"/>
              </w:rPr>
            </w:pPr>
            <w:r w:rsidRPr="007D3890">
              <w:rPr>
                <w:rFonts w:ascii="Times New Roman" w:hAnsi="Times New Roman"/>
                <w:lang w:val="en-US"/>
              </w:rPr>
              <w:t xml:space="preserve">Theories </w:t>
            </w:r>
          </w:p>
        </w:tc>
        <w:tc>
          <w:tcPr>
            <w:tcW w:w="1572"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Brief Paper </w:t>
            </w:r>
          </w:p>
        </w:tc>
        <w:tc>
          <w:tcPr>
            <w:tcW w:w="1463" w:type="dxa"/>
            <w:gridSpan w:val="2"/>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20</w:t>
            </w:r>
          </w:p>
        </w:tc>
        <w:tc>
          <w:tcPr>
            <w:tcW w:w="1939"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March 24 </w:t>
            </w:r>
          </w:p>
        </w:tc>
      </w:tr>
      <w:tr w:rsidR="007D3890" w:rsidRPr="007D3890" w:rsidTr="00444745">
        <w:trPr>
          <w:trHeight w:val="432"/>
        </w:trPr>
        <w:tc>
          <w:tcPr>
            <w:tcW w:w="8217" w:type="dxa"/>
            <w:gridSpan w:val="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                                            Spring Break </w:t>
            </w:r>
          </w:p>
        </w:tc>
      </w:tr>
      <w:tr w:rsidR="007D3890" w:rsidRPr="007D3890" w:rsidTr="00444745">
        <w:trPr>
          <w:trHeight w:val="552"/>
        </w:trPr>
        <w:tc>
          <w:tcPr>
            <w:tcW w:w="1453" w:type="dxa"/>
            <w:vMerge w:val="restart"/>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    3</w:t>
            </w:r>
          </w:p>
        </w:tc>
        <w:tc>
          <w:tcPr>
            <w:tcW w:w="1790" w:type="dxa"/>
            <w:vMerge w:val="restart"/>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Distance </w:t>
            </w:r>
          </w:p>
          <w:p w:rsidR="007D3890" w:rsidRPr="007D3890" w:rsidRDefault="007D3890" w:rsidP="007D3890">
            <w:pPr>
              <w:rPr>
                <w:rFonts w:ascii="Times New Roman" w:hAnsi="Times New Roman"/>
                <w:lang w:val="en-US"/>
              </w:rPr>
            </w:pPr>
            <w:r w:rsidRPr="007D3890">
              <w:rPr>
                <w:rFonts w:ascii="Times New Roman" w:hAnsi="Times New Roman"/>
                <w:lang w:val="en-US"/>
              </w:rPr>
              <w:t xml:space="preserve">Learners </w:t>
            </w:r>
          </w:p>
        </w:tc>
        <w:tc>
          <w:tcPr>
            <w:tcW w:w="1572"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Discussion #1 </w:t>
            </w:r>
          </w:p>
        </w:tc>
        <w:tc>
          <w:tcPr>
            <w:tcW w:w="1290"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10</w:t>
            </w:r>
          </w:p>
        </w:tc>
        <w:tc>
          <w:tcPr>
            <w:tcW w:w="2112" w:type="dxa"/>
            <w:gridSpan w:val="2"/>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April 7</w:t>
            </w:r>
          </w:p>
        </w:tc>
      </w:tr>
      <w:tr w:rsidR="007D3890" w:rsidRPr="007D3890" w:rsidTr="00444745">
        <w:trPr>
          <w:trHeight w:val="418"/>
        </w:trPr>
        <w:tc>
          <w:tcPr>
            <w:tcW w:w="1453" w:type="dxa"/>
            <w:vMerge/>
            <w:tcBorders>
              <w:bottom w:val="single" w:sz="4" w:space="0" w:color="auto"/>
            </w:tcBorders>
            <w:shd w:val="clear" w:color="auto" w:fill="BDD6EE" w:themeFill="accent1" w:themeFillTint="66"/>
          </w:tcPr>
          <w:p w:rsidR="007D3890" w:rsidRPr="007D3890" w:rsidRDefault="007D3890" w:rsidP="007D3890">
            <w:pPr>
              <w:rPr>
                <w:rFonts w:ascii="Times New Roman" w:hAnsi="Times New Roman"/>
                <w:lang w:val="en-US"/>
              </w:rPr>
            </w:pPr>
          </w:p>
        </w:tc>
        <w:tc>
          <w:tcPr>
            <w:tcW w:w="1790" w:type="dxa"/>
            <w:vMerge/>
            <w:shd w:val="clear" w:color="auto" w:fill="BDD6EE" w:themeFill="accent1" w:themeFillTint="66"/>
          </w:tcPr>
          <w:p w:rsidR="007D3890" w:rsidRPr="007D3890" w:rsidRDefault="007D3890" w:rsidP="007D3890">
            <w:pPr>
              <w:rPr>
                <w:rFonts w:ascii="Times New Roman" w:hAnsi="Times New Roman"/>
                <w:lang w:val="en-US"/>
              </w:rPr>
            </w:pPr>
          </w:p>
        </w:tc>
        <w:tc>
          <w:tcPr>
            <w:tcW w:w="1572" w:type="dxa"/>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Group Project </w:t>
            </w:r>
          </w:p>
        </w:tc>
        <w:tc>
          <w:tcPr>
            <w:tcW w:w="1290" w:type="dxa"/>
            <w:shd w:val="clear" w:color="auto" w:fill="auto"/>
          </w:tcPr>
          <w:p w:rsidR="007D3890" w:rsidRPr="007D3890" w:rsidRDefault="007D3890" w:rsidP="007D3890">
            <w:pPr>
              <w:rPr>
                <w:rFonts w:ascii="Times New Roman" w:hAnsi="Times New Roman"/>
                <w:lang w:val="en-US"/>
              </w:rPr>
            </w:pPr>
            <w:r w:rsidRPr="007D3890">
              <w:rPr>
                <w:rFonts w:ascii="Times New Roman" w:hAnsi="Times New Roman"/>
                <w:lang w:val="en-US"/>
              </w:rPr>
              <w:t>50</w:t>
            </w:r>
          </w:p>
        </w:tc>
        <w:tc>
          <w:tcPr>
            <w:tcW w:w="2112" w:type="dxa"/>
            <w:gridSpan w:val="2"/>
            <w:shd w:val="clear" w:color="auto" w:fill="auto"/>
          </w:tcPr>
          <w:p w:rsidR="007D3890" w:rsidRPr="007D3890" w:rsidRDefault="007D3890" w:rsidP="007D3890">
            <w:pPr>
              <w:rPr>
                <w:rFonts w:ascii="Times New Roman" w:hAnsi="Times New Roman"/>
                <w:lang w:val="en-US"/>
              </w:rPr>
            </w:pPr>
            <w:r w:rsidRPr="007D3890">
              <w:rPr>
                <w:rFonts w:ascii="Times New Roman" w:hAnsi="Times New Roman"/>
                <w:lang w:val="en-US"/>
              </w:rPr>
              <w:t>April 14</w:t>
            </w:r>
          </w:p>
        </w:tc>
      </w:tr>
      <w:tr w:rsidR="007D3890" w:rsidRPr="007D3890" w:rsidTr="00444745">
        <w:trPr>
          <w:trHeight w:val="246"/>
        </w:trPr>
        <w:tc>
          <w:tcPr>
            <w:tcW w:w="1453"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  4</w:t>
            </w:r>
          </w:p>
        </w:tc>
        <w:tc>
          <w:tcPr>
            <w:tcW w:w="1790"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Media Selection </w:t>
            </w:r>
          </w:p>
        </w:tc>
        <w:tc>
          <w:tcPr>
            <w:tcW w:w="1572"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 xml:space="preserve">Blog #1 </w:t>
            </w:r>
          </w:p>
        </w:tc>
        <w:tc>
          <w:tcPr>
            <w:tcW w:w="1290" w:type="dxa"/>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10</w:t>
            </w:r>
          </w:p>
        </w:tc>
        <w:tc>
          <w:tcPr>
            <w:tcW w:w="2112" w:type="dxa"/>
            <w:gridSpan w:val="2"/>
            <w:shd w:val="clear" w:color="auto" w:fill="BDD6EE" w:themeFill="accent1" w:themeFillTint="66"/>
          </w:tcPr>
          <w:p w:rsidR="007D3890" w:rsidRPr="007D3890" w:rsidRDefault="007D3890" w:rsidP="007D3890">
            <w:pPr>
              <w:rPr>
                <w:rFonts w:ascii="Times New Roman" w:hAnsi="Times New Roman"/>
                <w:lang w:val="en-US"/>
              </w:rPr>
            </w:pPr>
            <w:r w:rsidRPr="007D3890">
              <w:rPr>
                <w:rFonts w:ascii="Times New Roman" w:hAnsi="Times New Roman"/>
                <w:lang w:val="en-US"/>
              </w:rPr>
              <w:t>April 21</w:t>
            </w:r>
          </w:p>
        </w:tc>
      </w:tr>
    </w:tbl>
    <w:p w:rsidR="007D3890" w:rsidRDefault="007D3890" w:rsidP="00846A0D">
      <w:pPr>
        <w:rPr>
          <w:lang w:val="en-US"/>
        </w:rPr>
      </w:pPr>
    </w:p>
    <w:p w:rsidR="00846A0D" w:rsidRDefault="00846A0D">
      <w:pPr>
        <w:rPr>
          <w:lang w:val="en-US"/>
        </w:rPr>
      </w:pPr>
      <w:r>
        <w:rPr>
          <w:lang w:val="en-US"/>
        </w:rPr>
        <w:br w:type="page"/>
      </w:r>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Default="007D3890" w:rsidP="00D1726F">
      <w:pPr>
        <w:pStyle w:val="1"/>
        <w:spacing w:before="380" w:after="380"/>
        <w:rPr>
          <w:lang w:val="en-US"/>
        </w:rPr>
        <w:sectPr w:rsidR="00846A0D" w:rsidSect="00846A0D">
          <w:headerReference w:type="default" r:id="rId14"/>
          <w:footerReference w:type="default" r:id="rId15"/>
          <w:type w:val="continuous"/>
          <w:pgSz w:w="11906" w:h="16838"/>
          <w:pgMar w:top="1418" w:right="1418" w:bottom="1418" w:left="1418" w:header="708" w:footer="708" w:gutter="0"/>
          <w:cols w:space="708"/>
          <w:docGrid w:linePitch="360"/>
        </w:sectPr>
      </w:pPr>
      <w:bookmarkStart w:id="17" w:name="_Toc509861380"/>
      <w:r>
        <w:rPr>
          <w:noProof/>
          <w:lang w:eastAsia="el-GR"/>
        </w:rPr>
        <w:lastRenderedPageBreak/>
        <w:drawing>
          <wp:anchor distT="0" distB="0" distL="114300" distR="114300" simplePos="0" relativeHeight="251658240" behindDoc="1" locked="0" layoutInCell="1" allowOverlap="1">
            <wp:simplePos x="0" y="0"/>
            <wp:positionH relativeFrom="margin">
              <wp:align>left</wp:align>
            </wp:positionH>
            <wp:positionV relativeFrom="paragraph">
              <wp:posOffset>156845</wp:posOffset>
            </wp:positionV>
            <wp:extent cx="3232785" cy="2324100"/>
            <wp:effectExtent l="0" t="0" r="5715" b="0"/>
            <wp:wrapTight wrapText="bothSides">
              <wp:wrapPolygon edited="1">
                <wp:start x="7637" y="708"/>
                <wp:lineTo x="3437" y="2744"/>
                <wp:lineTo x="0" y="2302"/>
                <wp:lineTo x="382" y="7348"/>
                <wp:lineTo x="0" y="8498"/>
                <wp:lineTo x="1018" y="14872"/>
                <wp:lineTo x="827" y="18678"/>
                <wp:lineTo x="4201" y="19476"/>
                <wp:lineTo x="4391" y="18325"/>
                <wp:lineTo x="8273" y="20361"/>
                <wp:lineTo x="9228" y="20449"/>
                <wp:lineTo x="13747" y="21423"/>
                <wp:lineTo x="13556" y="19299"/>
                <wp:lineTo x="17438" y="17351"/>
                <wp:lineTo x="18583" y="14075"/>
                <wp:lineTo x="19220" y="11420"/>
                <wp:lineTo x="20811" y="10181"/>
                <wp:lineTo x="21511" y="7259"/>
                <wp:lineTo x="21129" y="6374"/>
                <wp:lineTo x="19157" y="5755"/>
                <wp:lineTo x="16674" y="2833"/>
                <wp:lineTo x="15846" y="2301"/>
                <wp:lineTo x="14765" y="177"/>
                <wp:lineTo x="12856" y="0"/>
                <wp:lineTo x="10437" y="89"/>
                <wp:lineTo x="8528" y="1328"/>
                <wp:lineTo x="7637" y="708"/>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kona pli.gif"/>
                    <pic:cNvPicPr/>
                  </pic:nvPicPr>
                  <pic:blipFill>
                    <a:blip r:embed="rId16">
                      <a:extLst>
                        <a:ext uri="{28A0092B-C50C-407E-A947-70E740481C1C}">
                          <a14:useLocalDpi xmlns:a14="http://schemas.microsoft.com/office/drawing/2010/main" val="0"/>
                        </a:ext>
                      </a:extLst>
                    </a:blip>
                    <a:stretch>
                      <a:fillRect/>
                    </a:stretch>
                  </pic:blipFill>
                  <pic:spPr>
                    <a:xfrm>
                      <a:off x="0" y="0"/>
                      <a:ext cx="3240823" cy="2329751"/>
                    </a:xfrm>
                    <a:prstGeom prst="rect">
                      <a:avLst/>
                    </a:prstGeom>
                  </pic:spPr>
                </pic:pic>
              </a:graphicData>
            </a:graphic>
            <wp14:sizeRelH relativeFrom="page">
              <wp14:pctWidth>0</wp14:pctWidth>
            </wp14:sizeRelH>
            <wp14:sizeRelV relativeFrom="page">
              <wp14:pctHeight>0</wp14:pctHeight>
            </wp14:sizeRelV>
          </wp:anchor>
        </w:drawing>
      </w:r>
      <w:r w:rsidR="00846A0D">
        <w:rPr>
          <w:lang w:val="en-US"/>
        </w:rPr>
        <w:t>Heading 4</w:t>
      </w:r>
      <w:bookmarkEnd w:id="17"/>
    </w:p>
    <w:p w:rsidR="00846A0D" w:rsidRPr="00846A0D" w:rsidRDefault="00846A0D" w:rsidP="00D1726F">
      <w:pPr>
        <w:pStyle w:val="2"/>
        <w:rPr>
          <w:lang w:val="en-US"/>
        </w:rPr>
      </w:pPr>
      <w:bookmarkStart w:id="18" w:name="_Toc509861381"/>
      <w:r w:rsidRPr="00846A0D">
        <w:rPr>
          <w:lang w:val="en-US"/>
        </w:rPr>
        <w:lastRenderedPageBreak/>
        <w:t>Individual ecology</w:t>
      </w:r>
      <w:bookmarkEnd w:id="18"/>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line="312" w:lineRule="auto"/>
        <w:ind w:firstLine="709"/>
        <w:rPr>
          <w:rFonts w:ascii="Times New Roman" w:hAnsi="Times New Roman" w:cs="Times New Roman"/>
          <w:lang w:val="en-US"/>
        </w:rPr>
      </w:pPr>
      <w:r w:rsidRPr="00D1726F">
        <w:rPr>
          <w:rFonts w:ascii="Times New Roman" w:hAnsi="Times New Roman" w:cs="Times New Roman"/>
          <w:lang w:val="en-US"/>
        </w:rPr>
        <w:t xml:space="preserve">Understanding traits of individual organisms helps explain patterns and processes at other levels of organization including populations, communities, and ecosystems. Several areas of ecology of evolution that focus on such traits are life history theory, </w:t>
      </w:r>
      <w:proofErr w:type="spellStart"/>
      <w:r w:rsidRPr="00D1726F">
        <w:rPr>
          <w:rFonts w:ascii="Times New Roman" w:hAnsi="Times New Roman" w:cs="Times New Roman"/>
          <w:lang w:val="en-US"/>
        </w:rPr>
        <w:t>ecophysiology</w:t>
      </w:r>
      <w:proofErr w:type="spellEnd"/>
      <w:r w:rsidRPr="00D1726F">
        <w:rPr>
          <w:rFonts w:ascii="Times New Roman" w:hAnsi="Times New Roman" w:cs="Times New Roman"/>
          <w:lang w:val="en-US"/>
        </w:rPr>
        <w:t xml:space="preserve">, metabolic theory of ecology, and Ethology. Examples of such traits include features of an </w:t>
      </w:r>
      <w:proofErr w:type="gramStart"/>
      <w:r w:rsidRPr="00D1726F">
        <w:rPr>
          <w:rFonts w:ascii="Times New Roman" w:hAnsi="Times New Roman" w:cs="Times New Roman"/>
          <w:lang w:val="en-US"/>
        </w:rPr>
        <w:t>organisms</w:t>
      </w:r>
      <w:proofErr w:type="gramEnd"/>
      <w:r w:rsidRPr="00D1726F">
        <w:rPr>
          <w:rFonts w:ascii="Times New Roman" w:hAnsi="Times New Roman" w:cs="Times New Roman"/>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846A0D" w:rsidRPr="00D1726F" w:rsidRDefault="00846A0D" w:rsidP="00846A0D">
      <w:pPr>
        <w:rPr>
          <w:rFonts w:ascii="Times New Roman" w:hAnsi="Times New Roman" w:cs="Times New Roman"/>
          <w:lang w:val="en-US"/>
        </w:rPr>
        <w:sectPr w:rsidR="00846A0D" w:rsidRPr="00D1726F"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before="240" w:after="240" w:line="312" w:lineRule="auto"/>
        <w:ind w:firstLine="709"/>
        <w:rPr>
          <w:rFonts w:ascii="Times New Roman" w:hAnsi="Times New Roman" w:cs="Times New Roman"/>
          <w:lang w:val="en-US"/>
        </w:rPr>
      </w:pPr>
      <w:r w:rsidRPr="00D1726F">
        <w:rPr>
          <w:rFonts w:ascii="Times New Roman" w:hAnsi="Times New Roman" w:cs="Times New Roman"/>
          <w:lang w:val="en-US"/>
        </w:rPr>
        <w:lastRenderedPageBreak/>
        <w:t>One set of characteristics relate to body size and temperature. The metabolic theory of ecology provides a predictive qualitative set of relationships between an organism’s body size and temperature and metabolic processes. In general, smaller, warmer organisms have higher metabolic rates and this results in a variety of predictions regarding individual somatic growth rates, reproduction and population growth rates, population size, and resource uptake rates.</w:t>
      </w:r>
    </w:p>
    <w:p w:rsidR="00846A0D" w:rsidRPr="00D1726F" w:rsidRDefault="00846A0D" w:rsidP="00846A0D">
      <w:pPr>
        <w:rPr>
          <w:rFonts w:ascii="Times New Roman" w:hAnsi="Times New Roman" w:cs="Times New Roman"/>
          <w:lang w:val="en-US"/>
        </w:rPr>
        <w:sectPr w:rsidR="00846A0D" w:rsidRPr="00D1726F"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before="240" w:after="240" w:line="312" w:lineRule="auto"/>
        <w:ind w:firstLine="709"/>
        <w:rPr>
          <w:rFonts w:ascii="Times New Roman" w:hAnsi="Times New Roman" w:cs="Times New Roman"/>
          <w:lang w:val="en-US"/>
        </w:rPr>
      </w:pPr>
      <w:r w:rsidRPr="00D1726F">
        <w:rPr>
          <w:rFonts w:ascii="Times New Roman" w:hAnsi="Times New Roman" w:cs="Times New Roman"/>
          <w:lang w:val="en-US"/>
        </w:rPr>
        <w:lastRenderedPageBreak/>
        <w:t>The traits of organisms are subject to change through acclimation, development, and evolution. For this reason, individuals form a shared focus for ecology and for evolutionary ecology.</w:t>
      </w:r>
    </w:p>
    <w:p w:rsidR="00846A0D" w:rsidRDefault="00846A0D">
      <w:pPr>
        <w:rPr>
          <w:lang w:val="en-US"/>
        </w:rPr>
      </w:pPr>
      <w:r>
        <w:rPr>
          <w:lang w:val="en-US"/>
        </w:rPr>
        <w:br w:type="page"/>
      </w:r>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Default="00846A0D" w:rsidP="00D1726F">
      <w:pPr>
        <w:pStyle w:val="1"/>
        <w:spacing w:before="380" w:after="380"/>
        <w:rPr>
          <w:lang w:val="en-US"/>
        </w:rPr>
        <w:sectPr w:rsidR="00846A0D" w:rsidSect="00846A0D">
          <w:headerReference w:type="default" r:id="rId17"/>
          <w:footerReference w:type="default" r:id="rId18"/>
          <w:type w:val="continuous"/>
          <w:pgSz w:w="11906" w:h="16838"/>
          <w:pgMar w:top="1418" w:right="1418" w:bottom="1418" w:left="1418" w:header="708" w:footer="708" w:gutter="0"/>
          <w:cols w:space="708"/>
          <w:docGrid w:linePitch="360"/>
        </w:sectPr>
      </w:pPr>
      <w:bookmarkStart w:id="19" w:name="_Toc509861382"/>
      <w:r>
        <w:rPr>
          <w:lang w:val="en-US"/>
        </w:rPr>
        <w:lastRenderedPageBreak/>
        <w:t>Heading 5</w:t>
      </w:r>
      <w:bookmarkEnd w:id="19"/>
    </w:p>
    <w:p w:rsidR="00846A0D" w:rsidRPr="00846A0D" w:rsidRDefault="00846A0D" w:rsidP="00D1726F">
      <w:pPr>
        <w:pStyle w:val="2"/>
        <w:rPr>
          <w:lang w:val="en-US"/>
        </w:rPr>
      </w:pPr>
      <w:bookmarkStart w:id="20" w:name="_Toc509861383"/>
      <w:r>
        <w:rPr>
          <w:lang w:val="en-US"/>
        </w:rPr>
        <w:lastRenderedPageBreak/>
        <w:t>Community ecology</w:t>
      </w:r>
      <w:bookmarkEnd w:id="20"/>
    </w:p>
    <w:p w:rsidR="00846A0D" w:rsidRDefault="00846A0D" w:rsidP="00846A0D">
      <w:pPr>
        <w:rPr>
          <w:lang w:val="en-US"/>
        </w:rPr>
        <w:sectPr w:rsidR="00846A0D" w:rsidSect="00846A0D">
          <w:type w:val="continuous"/>
          <w:pgSz w:w="11906" w:h="16838"/>
          <w:pgMar w:top="1418" w:right="1418" w:bottom="1418" w:left="1418" w:header="708" w:footer="708" w:gutter="0"/>
          <w:cols w:space="708"/>
          <w:docGrid w:linePitch="360"/>
        </w:sectPr>
      </w:pPr>
    </w:p>
    <w:p w:rsidR="00846A0D" w:rsidRPr="00D1726F" w:rsidRDefault="00846A0D" w:rsidP="00D1726F">
      <w:pPr>
        <w:spacing w:before="240" w:after="240" w:line="312" w:lineRule="auto"/>
        <w:ind w:firstLine="709"/>
        <w:rPr>
          <w:rFonts w:ascii="Times New Roman" w:hAnsi="Times New Roman" w:cs="Times New Roman"/>
          <w:lang w:val="en-US"/>
        </w:rPr>
        <w:sectPr w:rsidR="00846A0D" w:rsidRPr="00D1726F" w:rsidSect="00846A0D">
          <w:type w:val="continuous"/>
          <w:pgSz w:w="11906" w:h="16838"/>
          <w:pgMar w:top="1418" w:right="1418" w:bottom="1418" w:left="1418" w:header="708" w:footer="708" w:gutter="0"/>
          <w:cols w:space="708"/>
          <w:docGrid w:linePitch="360"/>
        </w:sectPr>
      </w:pPr>
      <w:r w:rsidRPr="00D1726F">
        <w:rPr>
          <w:rFonts w:ascii="Times New Roman" w:hAnsi="Times New Roman" w:cs="Times New Roman"/>
          <w:lang w:val="en-US"/>
        </w:rPr>
        <w:lastRenderedPageBreak/>
        <w:t>Community ecology is the study of the interactions among a collections of species that inhabit the same geographic area. Community ecologists study the determinants of patterns and processes for two or more interacting species. Research in community ecology might measure species diversity in grasslands in relation to soil fertility. It might also include the analysis of predator-prey dynamics, competition among similar plant species, or mutualistic interactions between crabs and corals.</w:t>
      </w:r>
    </w:p>
    <w:p w:rsidR="007D3890" w:rsidRDefault="007D3890">
      <w:pPr>
        <w:rPr>
          <w:lang w:val="en-US"/>
        </w:rPr>
      </w:pPr>
      <w:r>
        <w:rPr>
          <w:lang w:val="en-US"/>
        </w:rPr>
        <w:lastRenderedPageBreak/>
        <w:br w:type="page"/>
      </w:r>
    </w:p>
    <w:p w:rsidR="003D39C9" w:rsidRDefault="003D39C9" w:rsidP="00846A0D">
      <w:pPr>
        <w:rPr>
          <w:lang w:val="en-US"/>
        </w:rPr>
        <w:sectPr w:rsidR="003D39C9" w:rsidSect="00846A0D">
          <w:type w:val="continuous"/>
          <w:pgSz w:w="11906" w:h="16838"/>
          <w:pgMar w:top="1418" w:right="1418" w:bottom="1418" w:left="1418" w:header="708" w:footer="708" w:gutter="0"/>
          <w:cols w:space="708"/>
          <w:docGrid w:linePitch="360"/>
        </w:sectPr>
      </w:pPr>
    </w:p>
    <w:p w:rsidR="003D39C9" w:rsidRDefault="003D39C9" w:rsidP="00846A0D">
      <w:pPr>
        <w:rPr>
          <w:lang w:val="en-US"/>
        </w:rPr>
        <w:sectPr w:rsidR="003D39C9" w:rsidSect="00846A0D">
          <w:headerReference w:type="default" r:id="rId19"/>
          <w:footerReference w:type="default" r:id="rId20"/>
          <w:type w:val="continuous"/>
          <w:pgSz w:w="11906" w:h="16838"/>
          <w:pgMar w:top="1418" w:right="1418" w:bottom="1418" w:left="1418" w:header="708" w:footer="708" w:gutter="0"/>
          <w:cols w:space="708"/>
          <w:docGrid w:linePitch="360"/>
        </w:sectPr>
      </w:pPr>
    </w:p>
    <w:p w:rsidR="005922C1" w:rsidRDefault="003D39C9" w:rsidP="003D39C9">
      <w:pPr>
        <w:pStyle w:val="1"/>
        <w:jc w:val="center"/>
      </w:pPr>
      <w:bookmarkStart w:id="21" w:name="_Toc509861384"/>
      <w:r>
        <w:lastRenderedPageBreak/>
        <w:t>&lt;&lt;</w:t>
      </w:r>
      <w:r w:rsidRPr="003D39C9">
        <w:t>Η οικογένεια μου</w:t>
      </w:r>
      <w:r>
        <w:t>&gt;&gt;</w:t>
      </w:r>
      <w:bookmarkEnd w:id="21"/>
    </w:p>
    <w:p w:rsidR="003D39C9" w:rsidRPr="003D39C9" w:rsidRDefault="003D39C9" w:rsidP="003D39C9">
      <w:r w:rsidRPr="003D39C9">
        <w:rPr>
          <w:noProof/>
          <w:shd w:val="clear" w:color="auto" w:fill="F7CAAC" w:themeFill="accent2" w:themeFillTint="66"/>
          <w:lang w:eastAsia="el-GR"/>
        </w:rPr>
        <w:drawing>
          <wp:inline distT="0" distB="0" distL="0" distR="0">
            <wp:extent cx="5486400" cy="3200400"/>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sectPr w:rsidR="003D39C9" w:rsidRPr="003D39C9" w:rsidSect="00846A0D">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909" w:rsidRDefault="00D90909" w:rsidP="007D3890">
      <w:pPr>
        <w:spacing w:after="0" w:line="240" w:lineRule="auto"/>
      </w:pPr>
      <w:r>
        <w:separator/>
      </w:r>
    </w:p>
  </w:endnote>
  <w:endnote w:type="continuationSeparator" w:id="0">
    <w:p w:rsidR="00D90909" w:rsidRDefault="00D90909" w:rsidP="007D3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DB" w:rsidRPr="00A65DDB" w:rsidRDefault="00A65DDB">
    <w:pPr>
      <w:pStyle w:val="a4"/>
      <w:rPr>
        <w:lang w:val="en-US"/>
      </w:rPr>
    </w:pPr>
    <w:r>
      <w:rPr>
        <w:lang w:val="en-US"/>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4"/>
      <w:rPr>
        <w:lang w:val="en-US"/>
      </w:rPr>
    </w:pPr>
    <w:r>
      <w:rPr>
        <w:lang w:val="en-US"/>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4"/>
      <w:rPr>
        <w:lang w:val="en-US"/>
      </w:rPr>
    </w:pPr>
    <w:r>
      <w:rPr>
        <w:lang w:val="en-US"/>
      </w:rPr>
      <w:t>3-3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4"/>
      <w:rPr>
        <w:lang w:val="en-US"/>
      </w:rPr>
    </w:pPr>
    <w:r>
      <w:rPr>
        <w:lang w:val="en-US"/>
      </w:rPr>
      <w:t>4-4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4"/>
      <w:rPr>
        <w:lang w:val="en-US"/>
      </w:rPr>
    </w:pPr>
    <w:r>
      <w:rPr>
        <w:lang w:val="en-US"/>
      </w:rPr>
      <w:t>5-5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9C9" w:rsidRPr="003D39C9" w:rsidRDefault="003D39C9">
    <w:pPr>
      <w:pStyle w:val="a4"/>
    </w:pP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909" w:rsidRDefault="00D90909" w:rsidP="007D3890">
      <w:pPr>
        <w:spacing w:after="0" w:line="240" w:lineRule="auto"/>
      </w:pPr>
      <w:r>
        <w:separator/>
      </w:r>
    </w:p>
  </w:footnote>
  <w:footnote w:type="continuationSeparator" w:id="0">
    <w:p w:rsidR="00D90909" w:rsidRDefault="00D90909" w:rsidP="007D38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069" w:rsidRPr="00CB4069" w:rsidRDefault="00CB4069">
    <w:pPr>
      <w:pStyle w:val="a3"/>
      <w:rPr>
        <w:lang w:val="en-US"/>
      </w:rPr>
    </w:pPr>
    <w:r>
      <w:t>1</w:t>
    </w:r>
    <w:r>
      <w:rPr>
        <w:lang w:val="en-US"/>
      </w:rPr>
      <w:t xml:space="preserve">o: Biodiversity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3"/>
      <w:rPr>
        <w:lang w:val="en-US"/>
      </w:rPr>
    </w:pPr>
    <w:r>
      <w:rPr>
        <w:lang w:val="en-US"/>
      </w:rPr>
      <w:t xml:space="preserve">2o: Niche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3"/>
      <w:rPr>
        <w:lang w:val="en-US"/>
      </w:rPr>
    </w:pPr>
    <w:r>
      <w:rPr>
        <w:lang w:val="en-US"/>
      </w:rPr>
      <w:t>3o: Biome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7D3890" w:rsidRDefault="007D3890">
    <w:pPr>
      <w:pStyle w:val="a3"/>
      <w:rPr>
        <w:lang w:val="en-US"/>
      </w:rPr>
    </w:pPr>
    <w:r>
      <w:rPr>
        <w:lang w:val="en-US"/>
      </w:rPr>
      <w:t xml:space="preserve">4o: Individual ecology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90" w:rsidRPr="003D39C9" w:rsidRDefault="003D39C9">
    <w:pPr>
      <w:pStyle w:val="a3"/>
      <w:rPr>
        <w:lang w:val="en-US"/>
      </w:rPr>
    </w:pPr>
    <w:r>
      <w:t>5</w:t>
    </w:r>
    <w:r w:rsidRPr="003D39C9">
      <w:rPr>
        <w:vertAlign w:val="superscript"/>
      </w:rPr>
      <w:t>ο</w:t>
    </w:r>
    <w:r>
      <w:rPr>
        <w:vertAlign w:val="superscript"/>
        <w:lang w:val="en-US"/>
      </w:rPr>
      <w:t xml:space="preserve"> </w:t>
    </w:r>
    <w:r>
      <w:rPr>
        <w:lang w:val="en-US"/>
      </w:rPr>
      <w:t xml:space="preserve">: Community ecology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9C9" w:rsidRPr="003D39C9" w:rsidRDefault="003D39C9">
    <w:pPr>
      <w:pStyle w:val="a3"/>
    </w:pPr>
    <w:r>
      <w:rPr>
        <w:lang w:val="en-US"/>
      </w:rPr>
      <w:t xml:space="preserve">6o: </w:t>
    </w:r>
    <w:r>
      <w:t xml:space="preserve">Η οικογένεια μου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Χρήστης των Windows">
    <w15:presenceInfo w15:providerId="None" w15:userId="Χρήστης των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A0D"/>
    <w:rsid w:val="003D39C9"/>
    <w:rsid w:val="005922C1"/>
    <w:rsid w:val="007D3890"/>
    <w:rsid w:val="00846A0D"/>
    <w:rsid w:val="008F6372"/>
    <w:rsid w:val="00A65DDB"/>
    <w:rsid w:val="00A71CD5"/>
    <w:rsid w:val="00CB4069"/>
    <w:rsid w:val="00D1726F"/>
    <w:rsid w:val="00D90909"/>
    <w:rsid w:val="00FA76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FAF0F15-381D-4A4D-9313-6B33CC37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846A0D"/>
    <w:pPr>
      <w:keepNext/>
      <w:keepLines/>
      <w:spacing w:before="240" w:after="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D1726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6A0D"/>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D1726F"/>
    <w:rPr>
      <w:rFonts w:asciiTheme="majorHAnsi" w:eastAsiaTheme="majorEastAsia" w:hAnsiTheme="majorHAnsi" w:cstheme="majorBidi"/>
      <w:color w:val="2E74B5" w:themeColor="accent1" w:themeShade="BF"/>
      <w:sz w:val="26"/>
      <w:szCs w:val="26"/>
    </w:rPr>
  </w:style>
  <w:style w:type="paragraph" w:styleId="a3">
    <w:name w:val="header"/>
    <w:basedOn w:val="a"/>
    <w:link w:val="Char"/>
    <w:uiPriority w:val="99"/>
    <w:unhideWhenUsed/>
    <w:rsid w:val="007D3890"/>
    <w:pPr>
      <w:tabs>
        <w:tab w:val="center" w:pos="4153"/>
        <w:tab w:val="right" w:pos="8306"/>
      </w:tabs>
      <w:spacing w:after="0" w:line="240" w:lineRule="auto"/>
    </w:pPr>
  </w:style>
  <w:style w:type="character" w:customStyle="1" w:styleId="Char">
    <w:name w:val="Κεφαλίδα Char"/>
    <w:basedOn w:val="a0"/>
    <w:link w:val="a3"/>
    <w:uiPriority w:val="99"/>
    <w:rsid w:val="007D3890"/>
  </w:style>
  <w:style w:type="paragraph" w:styleId="a4">
    <w:name w:val="footer"/>
    <w:basedOn w:val="a"/>
    <w:link w:val="Char0"/>
    <w:uiPriority w:val="99"/>
    <w:unhideWhenUsed/>
    <w:rsid w:val="007D3890"/>
    <w:pPr>
      <w:tabs>
        <w:tab w:val="center" w:pos="4153"/>
        <w:tab w:val="right" w:pos="8306"/>
      </w:tabs>
      <w:spacing w:after="0" w:line="240" w:lineRule="auto"/>
    </w:pPr>
  </w:style>
  <w:style w:type="character" w:customStyle="1" w:styleId="Char0">
    <w:name w:val="Υποσέλιδο Char"/>
    <w:basedOn w:val="a0"/>
    <w:link w:val="a4"/>
    <w:uiPriority w:val="99"/>
    <w:rsid w:val="007D3890"/>
  </w:style>
  <w:style w:type="table" w:styleId="a5">
    <w:name w:val="Table Grid"/>
    <w:basedOn w:val="a1"/>
    <w:uiPriority w:val="39"/>
    <w:rsid w:val="007D3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Char1"/>
    <w:uiPriority w:val="1"/>
    <w:qFormat/>
    <w:rsid w:val="003D39C9"/>
    <w:pPr>
      <w:spacing w:after="0" w:line="240" w:lineRule="auto"/>
    </w:pPr>
    <w:rPr>
      <w:rFonts w:eastAsiaTheme="minorEastAsia"/>
      <w:lang w:eastAsia="el-GR"/>
    </w:rPr>
  </w:style>
  <w:style w:type="character" w:customStyle="1" w:styleId="Char1">
    <w:name w:val="Χωρίς διάστιχο Char"/>
    <w:basedOn w:val="a0"/>
    <w:link w:val="a6"/>
    <w:uiPriority w:val="1"/>
    <w:rsid w:val="003D39C9"/>
    <w:rPr>
      <w:rFonts w:eastAsiaTheme="minorEastAsia"/>
      <w:lang w:eastAsia="el-GR"/>
    </w:rPr>
  </w:style>
  <w:style w:type="paragraph" w:styleId="a7">
    <w:name w:val="TOC Heading"/>
    <w:basedOn w:val="1"/>
    <w:next w:val="a"/>
    <w:uiPriority w:val="39"/>
    <w:unhideWhenUsed/>
    <w:qFormat/>
    <w:rsid w:val="00CB4069"/>
    <w:pPr>
      <w:outlineLvl w:val="9"/>
    </w:pPr>
    <w:rPr>
      <w:rFonts w:asciiTheme="majorHAnsi" w:hAnsiTheme="majorHAnsi"/>
      <w:color w:val="2E74B5" w:themeColor="accent1" w:themeShade="BF"/>
      <w:sz w:val="32"/>
      <w:lang w:eastAsia="el-GR"/>
    </w:rPr>
  </w:style>
  <w:style w:type="paragraph" w:styleId="10">
    <w:name w:val="toc 1"/>
    <w:basedOn w:val="a"/>
    <w:next w:val="a"/>
    <w:autoRedefine/>
    <w:uiPriority w:val="39"/>
    <w:unhideWhenUsed/>
    <w:rsid w:val="00CB4069"/>
    <w:pPr>
      <w:spacing w:after="100"/>
    </w:pPr>
  </w:style>
  <w:style w:type="paragraph" w:styleId="20">
    <w:name w:val="toc 2"/>
    <w:basedOn w:val="a"/>
    <w:next w:val="a"/>
    <w:autoRedefine/>
    <w:uiPriority w:val="39"/>
    <w:unhideWhenUsed/>
    <w:rsid w:val="00CB4069"/>
    <w:pPr>
      <w:spacing w:after="100"/>
      <w:ind w:left="220"/>
    </w:pPr>
  </w:style>
  <w:style w:type="character" w:styleId="-">
    <w:name w:val="Hyperlink"/>
    <w:basedOn w:val="a0"/>
    <w:uiPriority w:val="99"/>
    <w:unhideWhenUsed/>
    <w:rsid w:val="00CB4069"/>
    <w:rPr>
      <w:color w:val="0563C1" w:themeColor="hyperlink"/>
      <w:u w:val="single"/>
    </w:rPr>
  </w:style>
  <w:style w:type="paragraph" w:styleId="a8">
    <w:name w:val="Balloon Text"/>
    <w:basedOn w:val="a"/>
    <w:link w:val="Char2"/>
    <w:uiPriority w:val="99"/>
    <w:semiHidden/>
    <w:unhideWhenUsed/>
    <w:rsid w:val="00A71CD5"/>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A71C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diagramQuickStyle" Target="diagrams/quickStyle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diagramLayout" Target="diagrams/layout1.xml"/><Relationship Id="rId27"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3_4">
  <dgm:title val=""/>
  <dgm:desc val=""/>
  <dgm:catLst>
    <dgm:cat type="accent3" pri="11400"/>
  </dgm:catLst>
  <dgm:styleLbl name="node0">
    <dgm:fillClrLst meth="cycle">
      <a:schemeClr val="accent3">
        <a:shade val="60000"/>
      </a:schemeClr>
    </dgm:fillClrLst>
    <dgm:linClrLst meth="repeat">
      <a:schemeClr val="lt1"/>
    </dgm:linClrLst>
    <dgm:effectClrLst/>
    <dgm:txLinClrLst/>
    <dgm:txFillClrLst/>
    <dgm:txEffectClrLst/>
  </dgm:styleLbl>
  <dgm:styleLbl name="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alignNode1">
    <dgm:fillClrLst meth="cycle">
      <a:schemeClr val="accent3">
        <a:shade val="50000"/>
      </a:schemeClr>
      <a:schemeClr val="accent3">
        <a:tint val="55000"/>
      </a:schemeClr>
    </dgm:fillClrLst>
    <dgm:linClrLst meth="cycle">
      <a:schemeClr val="accent3">
        <a:shade val="50000"/>
      </a:schemeClr>
      <a:schemeClr val="accent3">
        <a:tint val="55000"/>
      </a:schemeClr>
    </dgm:linClrLst>
    <dgm:effectClrLst/>
    <dgm:txLinClrLst/>
    <dgm:txFillClrLst/>
    <dgm:txEffectClrLst/>
  </dgm:styleLbl>
  <dgm:styleLbl name="ln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vennNode1">
    <dgm:fillClrLst meth="cycle">
      <a:schemeClr val="accent3">
        <a:shade val="80000"/>
        <a:alpha val="50000"/>
      </a:schemeClr>
      <a:schemeClr val="accent3">
        <a:tint val="50000"/>
        <a:alpha val="50000"/>
      </a:schemeClr>
    </dgm:fillClrLst>
    <dgm:linClrLst meth="repeat">
      <a:schemeClr val="lt1"/>
    </dgm:linClrLst>
    <dgm:effectClrLst/>
    <dgm:txLinClrLst/>
    <dgm:txFillClrLst/>
    <dgm:txEffectClrLst/>
  </dgm:styleLbl>
  <dgm:styleLbl name="node2">
    <dgm:fillClrLst>
      <a:schemeClr val="accent3">
        <a:shade val="80000"/>
      </a:schemeClr>
    </dgm:fillClrLst>
    <dgm:linClrLst meth="repeat">
      <a:schemeClr val="lt1"/>
    </dgm:linClrLst>
    <dgm:effectClrLst/>
    <dgm:txLinClrLst/>
    <dgm:txFillClrLst/>
    <dgm:txEffectClrLst/>
  </dgm:styleLbl>
  <dgm:styleLbl name="node3">
    <dgm:fillClrLst>
      <a:schemeClr val="accent3">
        <a:tint val="99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f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b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sibTrans1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0000"/>
      </a:schemeClr>
    </dgm:fillClrLst>
    <dgm:linClrLst meth="repeat">
      <a:schemeClr val="lt1"/>
    </dgm:linClrLst>
    <dgm:effectClrLst/>
    <dgm:txLinClrLst/>
    <dgm:txFillClrLst/>
    <dgm:txEffectClrLst/>
  </dgm:styleLbl>
  <dgm:styleLbl name="asst3">
    <dgm:fillClrLst>
      <a:schemeClr val="accent3">
        <a:tint val="70000"/>
      </a:schemeClr>
    </dgm:fillClrLst>
    <dgm:linClrLst meth="repeat">
      <a:schemeClr val="lt1"/>
    </dgm:linClrLst>
    <dgm:effectClrLst/>
    <dgm:txLinClrLst/>
    <dgm:txFillClrLst/>
    <dgm:txEffectClrLst/>
  </dgm:styleLbl>
  <dgm:styleLbl name="asst4">
    <dgm:fillClrLst>
      <a:schemeClr val="accent3">
        <a:tint val="5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align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bgAccFollowNode1">
    <dgm:fillClrLst meth="repeat">
      <a:schemeClr val="accent3">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55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7D9203-8013-40F6-9290-40EFB1E70D27}" type="doc">
      <dgm:prSet loTypeId="urn:microsoft.com/office/officeart/2008/layout/NameandTitleOrganizationalChart" loCatId="hierarchy" qsTypeId="urn:microsoft.com/office/officeart/2005/8/quickstyle/simple1" qsCatId="simple" csTypeId="urn:microsoft.com/office/officeart/2005/8/colors/accent3_4" csCatId="accent3" phldr="1"/>
      <dgm:spPr/>
      <dgm:t>
        <a:bodyPr/>
        <a:lstStyle/>
        <a:p>
          <a:endParaRPr lang="el-GR"/>
        </a:p>
      </dgm:t>
    </dgm:pt>
    <dgm:pt modelId="{763BB9FB-8AEA-487E-AFC1-CC697653EE5D}">
      <dgm:prSet phldrT="[Κείμενο]"/>
      <dgm:spPr/>
      <dgm:t>
        <a:bodyPr/>
        <a:lstStyle/>
        <a:p>
          <a:r>
            <a:rPr lang="el-GR"/>
            <a:t>Βασίλης-Ελένη </a:t>
          </a:r>
        </a:p>
      </dgm:t>
    </dgm:pt>
    <dgm:pt modelId="{E1139C4C-40E7-4242-8BFE-1BD74386EF9D}" type="parTrans" cxnId="{9BC4541B-445A-46E0-AD22-CD7EBED130F8}">
      <dgm:prSet/>
      <dgm:spPr/>
      <dgm:t>
        <a:bodyPr/>
        <a:lstStyle/>
        <a:p>
          <a:endParaRPr lang="el-GR"/>
        </a:p>
      </dgm:t>
    </dgm:pt>
    <dgm:pt modelId="{2A3C3915-197C-408E-9CAC-B9834350A8D2}" type="sibTrans" cxnId="{9BC4541B-445A-46E0-AD22-CD7EBED130F8}">
      <dgm:prSet/>
      <dgm:spPr/>
      <dgm:t>
        <a:bodyPr/>
        <a:lstStyle/>
        <a:p>
          <a:r>
            <a:rPr lang="el-GR"/>
            <a:t>Ζευγάρι </a:t>
          </a:r>
        </a:p>
      </dgm:t>
    </dgm:pt>
    <dgm:pt modelId="{BD8EDAD4-9749-4A0D-AFE5-54201858388C}">
      <dgm:prSet phldrT="[Κείμενο]"/>
      <dgm:spPr/>
      <dgm:t>
        <a:bodyPr/>
        <a:lstStyle/>
        <a:p>
          <a:r>
            <a:rPr lang="el-GR"/>
            <a:t>Κυριακή </a:t>
          </a:r>
        </a:p>
      </dgm:t>
    </dgm:pt>
    <dgm:pt modelId="{13F6CAEE-72FC-40BE-B0A6-CB24E6AFA09A}" type="parTrans" cxnId="{DC58BC76-C2F5-4CD3-BA34-A9568263738C}">
      <dgm:prSet/>
      <dgm:spPr/>
      <dgm:t>
        <a:bodyPr/>
        <a:lstStyle/>
        <a:p>
          <a:endParaRPr lang="el-GR"/>
        </a:p>
      </dgm:t>
    </dgm:pt>
    <dgm:pt modelId="{5FF2963B-E6BE-4F3D-BADC-ACF521DFAA6A}" type="sibTrans" cxnId="{DC58BC76-C2F5-4CD3-BA34-A9568263738C}">
      <dgm:prSet/>
      <dgm:spPr/>
      <dgm:t>
        <a:bodyPr/>
        <a:lstStyle/>
        <a:p>
          <a:r>
            <a:rPr lang="el-GR"/>
            <a:t>Παιδί 1ο </a:t>
          </a:r>
        </a:p>
      </dgm:t>
    </dgm:pt>
    <dgm:pt modelId="{0A100FE2-4AC2-4B7D-9583-1303E7B8A5AF}">
      <dgm:prSet phldrT="[Κείμενο]"/>
      <dgm:spPr/>
      <dgm:t>
        <a:bodyPr/>
        <a:lstStyle/>
        <a:p>
          <a:r>
            <a:rPr lang="el-GR"/>
            <a:t>Αναστασία </a:t>
          </a:r>
        </a:p>
      </dgm:t>
    </dgm:pt>
    <dgm:pt modelId="{81B04A86-1629-4448-9666-E3A9B5B57A12}" type="parTrans" cxnId="{5884BF48-04BA-40F5-A30A-7E16A5EA2A35}">
      <dgm:prSet/>
      <dgm:spPr/>
      <dgm:t>
        <a:bodyPr/>
        <a:lstStyle/>
        <a:p>
          <a:endParaRPr lang="el-GR"/>
        </a:p>
      </dgm:t>
    </dgm:pt>
    <dgm:pt modelId="{922ED6A2-9E4B-4F53-BE9C-2241404EB666}" type="sibTrans" cxnId="{5884BF48-04BA-40F5-A30A-7E16A5EA2A35}">
      <dgm:prSet/>
      <dgm:spPr/>
      <dgm:t>
        <a:bodyPr/>
        <a:lstStyle/>
        <a:p>
          <a:r>
            <a:rPr lang="el-GR"/>
            <a:t>Παιδί 2ο </a:t>
          </a:r>
        </a:p>
      </dgm:t>
    </dgm:pt>
    <dgm:pt modelId="{37DEC6FF-88CB-4F0E-A3A6-735383362C33}" type="pres">
      <dgm:prSet presAssocID="{D87D9203-8013-40F6-9290-40EFB1E70D27}" presName="hierChild1" presStyleCnt="0">
        <dgm:presLayoutVars>
          <dgm:orgChart val="1"/>
          <dgm:chPref val="1"/>
          <dgm:dir/>
          <dgm:animOne val="branch"/>
          <dgm:animLvl val="lvl"/>
          <dgm:resizeHandles/>
        </dgm:presLayoutVars>
      </dgm:prSet>
      <dgm:spPr/>
      <dgm:t>
        <a:bodyPr/>
        <a:lstStyle/>
        <a:p>
          <a:endParaRPr lang="el-GR"/>
        </a:p>
      </dgm:t>
    </dgm:pt>
    <dgm:pt modelId="{06F00206-C56A-4866-8EFA-4779FCB5C25D}" type="pres">
      <dgm:prSet presAssocID="{763BB9FB-8AEA-487E-AFC1-CC697653EE5D}" presName="hierRoot1" presStyleCnt="0">
        <dgm:presLayoutVars>
          <dgm:hierBranch val="init"/>
        </dgm:presLayoutVars>
      </dgm:prSet>
      <dgm:spPr/>
    </dgm:pt>
    <dgm:pt modelId="{505F1C5F-8565-4726-AC03-E91D9DE16FE6}" type="pres">
      <dgm:prSet presAssocID="{763BB9FB-8AEA-487E-AFC1-CC697653EE5D}" presName="rootComposite1" presStyleCnt="0"/>
      <dgm:spPr/>
    </dgm:pt>
    <dgm:pt modelId="{4B4DE651-DFE8-49C8-8144-A4138C8AA6B2}" type="pres">
      <dgm:prSet presAssocID="{763BB9FB-8AEA-487E-AFC1-CC697653EE5D}" presName="rootText1" presStyleLbl="node0" presStyleIdx="0" presStyleCnt="1">
        <dgm:presLayoutVars>
          <dgm:chMax/>
          <dgm:chPref val="3"/>
        </dgm:presLayoutVars>
      </dgm:prSet>
      <dgm:spPr/>
      <dgm:t>
        <a:bodyPr/>
        <a:lstStyle/>
        <a:p>
          <a:endParaRPr lang="el-GR"/>
        </a:p>
      </dgm:t>
    </dgm:pt>
    <dgm:pt modelId="{92C23863-EA8C-478A-B70D-7EE8F6578C6B}" type="pres">
      <dgm:prSet presAssocID="{763BB9FB-8AEA-487E-AFC1-CC697653EE5D}" presName="titleText1" presStyleLbl="fgAcc0" presStyleIdx="0" presStyleCnt="1">
        <dgm:presLayoutVars>
          <dgm:chMax val="0"/>
          <dgm:chPref val="0"/>
        </dgm:presLayoutVars>
      </dgm:prSet>
      <dgm:spPr/>
      <dgm:t>
        <a:bodyPr/>
        <a:lstStyle/>
        <a:p>
          <a:endParaRPr lang="el-GR"/>
        </a:p>
      </dgm:t>
    </dgm:pt>
    <dgm:pt modelId="{7086B599-404D-4EC4-9853-66BB8CF637DB}" type="pres">
      <dgm:prSet presAssocID="{763BB9FB-8AEA-487E-AFC1-CC697653EE5D}" presName="rootConnector1" presStyleLbl="node1" presStyleIdx="0" presStyleCnt="2"/>
      <dgm:spPr/>
      <dgm:t>
        <a:bodyPr/>
        <a:lstStyle/>
        <a:p>
          <a:endParaRPr lang="el-GR"/>
        </a:p>
      </dgm:t>
    </dgm:pt>
    <dgm:pt modelId="{E06A8D45-4857-459B-90AE-0C32A7B36ABF}" type="pres">
      <dgm:prSet presAssocID="{763BB9FB-8AEA-487E-AFC1-CC697653EE5D}" presName="hierChild2" presStyleCnt="0"/>
      <dgm:spPr/>
    </dgm:pt>
    <dgm:pt modelId="{55A64BB1-1D3F-4BC3-A860-E7F0EB913D87}" type="pres">
      <dgm:prSet presAssocID="{13F6CAEE-72FC-40BE-B0A6-CB24E6AFA09A}" presName="Name37" presStyleLbl="parChTrans1D2" presStyleIdx="0" presStyleCnt="2"/>
      <dgm:spPr/>
      <dgm:t>
        <a:bodyPr/>
        <a:lstStyle/>
        <a:p>
          <a:endParaRPr lang="el-GR"/>
        </a:p>
      </dgm:t>
    </dgm:pt>
    <dgm:pt modelId="{72A14405-685A-4CFB-BE42-2A450DC177DF}" type="pres">
      <dgm:prSet presAssocID="{BD8EDAD4-9749-4A0D-AFE5-54201858388C}" presName="hierRoot2" presStyleCnt="0">
        <dgm:presLayoutVars>
          <dgm:hierBranch val="init"/>
        </dgm:presLayoutVars>
      </dgm:prSet>
      <dgm:spPr/>
    </dgm:pt>
    <dgm:pt modelId="{6F8A8D9A-70EE-40F7-BB69-14A7ACCA7BEE}" type="pres">
      <dgm:prSet presAssocID="{BD8EDAD4-9749-4A0D-AFE5-54201858388C}" presName="rootComposite" presStyleCnt="0"/>
      <dgm:spPr/>
    </dgm:pt>
    <dgm:pt modelId="{5268B6A3-AB0E-4D78-B7D8-954F3A8790DD}" type="pres">
      <dgm:prSet presAssocID="{BD8EDAD4-9749-4A0D-AFE5-54201858388C}" presName="rootText" presStyleLbl="node1" presStyleIdx="0" presStyleCnt="2">
        <dgm:presLayoutVars>
          <dgm:chMax/>
          <dgm:chPref val="3"/>
        </dgm:presLayoutVars>
      </dgm:prSet>
      <dgm:spPr/>
      <dgm:t>
        <a:bodyPr/>
        <a:lstStyle/>
        <a:p>
          <a:endParaRPr lang="el-GR"/>
        </a:p>
      </dgm:t>
    </dgm:pt>
    <dgm:pt modelId="{48D2D191-389E-4D71-BE4F-3B570D0920CF}" type="pres">
      <dgm:prSet presAssocID="{BD8EDAD4-9749-4A0D-AFE5-54201858388C}" presName="titleText2" presStyleLbl="fgAcc1" presStyleIdx="0" presStyleCnt="2">
        <dgm:presLayoutVars>
          <dgm:chMax val="0"/>
          <dgm:chPref val="0"/>
        </dgm:presLayoutVars>
      </dgm:prSet>
      <dgm:spPr/>
      <dgm:t>
        <a:bodyPr/>
        <a:lstStyle/>
        <a:p>
          <a:endParaRPr lang="el-GR"/>
        </a:p>
      </dgm:t>
    </dgm:pt>
    <dgm:pt modelId="{ABD09CBB-58C9-407B-A028-02F8AC7BBAE5}" type="pres">
      <dgm:prSet presAssocID="{BD8EDAD4-9749-4A0D-AFE5-54201858388C}" presName="rootConnector" presStyleLbl="node2" presStyleIdx="0" presStyleCnt="0"/>
      <dgm:spPr/>
      <dgm:t>
        <a:bodyPr/>
        <a:lstStyle/>
        <a:p>
          <a:endParaRPr lang="el-GR"/>
        </a:p>
      </dgm:t>
    </dgm:pt>
    <dgm:pt modelId="{AAC7CDBE-55DC-4C97-A866-DCD89D19F34B}" type="pres">
      <dgm:prSet presAssocID="{BD8EDAD4-9749-4A0D-AFE5-54201858388C}" presName="hierChild4" presStyleCnt="0"/>
      <dgm:spPr/>
    </dgm:pt>
    <dgm:pt modelId="{E6904B3A-9E42-4D6C-B065-A4BE43F00BBC}" type="pres">
      <dgm:prSet presAssocID="{BD8EDAD4-9749-4A0D-AFE5-54201858388C}" presName="hierChild5" presStyleCnt="0"/>
      <dgm:spPr/>
    </dgm:pt>
    <dgm:pt modelId="{BD56B343-7D1B-4F15-BBF8-A972FBAD3D8F}" type="pres">
      <dgm:prSet presAssocID="{81B04A86-1629-4448-9666-E3A9B5B57A12}" presName="Name37" presStyleLbl="parChTrans1D2" presStyleIdx="1" presStyleCnt="2"/>
      <dgm:spPr/>
      <dgm:t>
        <a:bodyPr/>
        <a:lstStyle/>
        <a:p>
          <a:endParaRPr lang="el-GR"/>
        </a:p>
      </dgm:t>
    </dgm:pt>
    <dgm:pt modelId="{A0F0CAAF-54D4-47A1-A6E4-195174759639}" type="pres">
      <dgm:prSet presAssocID="{0A100FE2-4AC2-4B7D-9583-1303E7B8A5AF}" presName="hierRoot2" presStyleCnt="0">
        <dgm:presLayoutVars>
          <dgm:hierBranch val="init"/>
        </dgm:presLayoutVars>
      </dgm:prSet>
      <dgm:spPr/>
    </dgm:pt>
    <dgm:pt modelId="{95E4D5F7-2168-47E6-8332-CC6EF1083434}" type="pres">
      <dgm:prSet presAssocID="{0A100FE2-4AC2-4B7D-9583-1303E7B8A5AF}" presName="rootComposite" presStyleCnt="0"/>
      <dgm:spPr/>
    </dgm:pt>
    <dgm:pt modelId="{7D2BC2FC-D29E-4A86-9E62-AA8A8EA82C52}" type="pres">
      <dgm:prSet presAssocID="{0A100FE2-4AC2-4B7D-9583-1303E7B8A5AF}" presName="rootText" presStyleLbl="node1" presStyleIdx="1" presStyleCnt="2">
        <dgm:presLayoutVars>
          <dgm:chMax/>
          <dgm:chPref val="3"/>
        </dgm:presLayoutVars>
      </dgm:prSet>
      <dgm:spPr/>
      <dgm:t>
        <a:bodyPr/>
        <a:lstStyle/>
        <a:p>
          <a:endParaRPr lang="el-GR"/>
        </a:p>
      </dgm:t>
    </dgm:pt>
    <dgm:pt modelId="{47380600-88E8-4319-9C15-7BA73BD1910F}" type="pres">
      <dgm:prSet presAssocID="{0A100FE2-4AC2-4B7D-9583-1303E7B8A5AF}" presName="titleText2" presStyleLbl="fgAcc1" presStyleIdx="1" presStyleCnt="2">
        <dgm:presLayoutVars>
          <dgm:chMax val="0"/>
          <dgm:chPref val="0"/>
        </dgm:presLayoutVars>
      </dgm:prSet>
      <dgm:spPr/>
      <dgm:t>
        <a:bodyPr/>
        <a:lstStyle/>
        <a:p>
          <a:endParaRPr lang="el-GR"/>
        </a:p>
      </dgm:t>
    </dgm:pt>
    <dgm:pt modelId="{09E79FE4-9673-47F2-B849-A5F9C6F29436}" type="pres">
      <dgm:prSet presAssocID="{0A100FE2-4AC2-4B7D-9583-1303E7B8A5AF}" presName="rootConnector" presStyleLbl="node2" presStyleIdx="0" presStyleCnt="0"/>
      <dgm:spPr/>
      <dgm:t>
        <a:bodyPr/>
        <a:lstStyle/>
        <a:p>
          <a:endParaRPr lang="el-GR"/>
        </a:p>
      </dgm:t>
    </dgm:pt>
    <dgm:pt modelId="{75A39C09-6E8E-4F74-A7AB-9BB9AC2AD9D6}" type="pres">
      <dgm:prSet presAssocID="{0A100FE2-4AC2-4B7D-9583-1303E7B8A5AF}" presName="hierChild4" presStyleCnt="0"/>
      <dgm:spPr/>
    </dgm:pt>
    <dgm:pt modelId="{C4FEBD92-9153-4AEE-AEC5-7E3C01700533}" type="pres">
      <dgm:prSet presAssocID="{0A100FE2-4AC2-4B7D-9583-1303E7B8A5AF}" presName="hierChild5" presStyleCnt="0"/>
      <dgm:spPr/>
    </dgm:pt>
    <dgm:pt modelId="{4DE8A40D-27B9-47F9-94FF-EFED97B3B3A2}" type="pres">
      <dgm:prSet presAssocID="{763BB9FB-8AEA-487E-AFC1-CC697653EE5D}" presName="hierChild3" presStyleCnt="0"/>
      <dgm:spPr/>
    </dgm:pt>
  </dgm:ptLst>
  <dgm:cxnLst>
    <dgm:cxn modelId="{A007C869-4C40-4B37-B755-64D963DF4E4F}" type="presOf" srcId="{2A3C3915-197C-408E-9CAC-B9834350A8D2}" destId="{92C23863-EA8C-478A-B70D-7EE8F6578C6B}" srcOrd="0" destOrd="0" presId="urn:microsoft.com/office/officeart/2008/layout/NameandTitleOrganizationalChart"/>
    <dgm:cxn modelId="{0C2E19B2-72DA-4BCC-B702-E2BE3D0C86EE}" type="presOf" srcId="{763BB9FB-8AEA-487E-AFC1-CC697653EE5D}" destId="{4B4DE651-DFE8-49C8-8144-A4138C8AA6B2}" srcOrd="0" destOrd="0" presId="urn:microsoft.com/office/officeart/2008/layout/NameandTitleOrganizationalChart"/>
    <dgm:cxn modelId="{F9E049D4-C6AB-4FF0-AD1F-0F37B125841B}" type="presOf" srcId="{BD8EDAD4-9749-4A0D-AFE5-54201858388C}" destId="{5268B6A3-AB0E-4D78-B7D8-954F3A8790DD}" srcOrd="0" destOrd="0" presId="urn:microsoft.com/office/officeart/2008/layout/NameandTitleOrganizationalChart"/>
    <dgm:cxn modelId="{9BC4541B-445A-46E0-AD22-CD7EBED130F8}" srcId="{D87D9203-8013-40F6-9290-40EFB1E70D27}" destId="{763BB9FB-8AEA-487E-AFC1-CC697653EE5D}" srcOrd="0" destOrd="0" parTransId="{E1139C4C-40E7-4242-8BFE-1BD74386EF9D}" sibTransId="{2A3C3915-197C-408E-9CAC-B9834350A8D2}"/>
    <dgm:cxn modelId="{DC58BC76-C2F5-4CD3-BA34-A9568263738C}" srcId="{763BB9FB-8AEA-487E-AFC1-CC697653EE5D}" destId="{BD8EDAD4-9749-4A0D-AFE5-54201858388C}" srcOrd="0" destOrd="0" parTransId="{13F6CAEE-72FC-40BE-B0A6-CB24E6AFA09A}" sibTransId="{5FF2963B-E6BE-4F3D-BADC-ACF521DFAA6A}"/>
    <dgm:cxn modelId="{3987051A-5C91-444E-A7C4-72F91F2D79DE}" type="presOf" srcId="{13F6CAEE-72FC-40BE-B0A6-CB24E6AFA09A}" destId="{55A64BB1-1D3F-4BC3-A860-E7F0EB913D87}" srcOrd="0" destOrd="0" presId="urn:microsoft.com/office/officeart/2008/layout/NameandTitleOrganizationalChart"/>
    <dgm:cxn modelId="{8D3A975E-2C03-4FFB-A8D7-4F0E66D117E6}" type="presOf" srcId="{D87D9203-8013-40F6-9290-40EFB1E70D27}" destId="{37DEC6FF-88CB-4F0E-A3A6-735383362C33}" srcOrd="0" destOrd="0" presId="urn:microsoft.com/office/officeart/2008/layout/NameandTitleOrganizationalChart"/>
    <dgm:cxn modelId="{69A64822-5367-46A4-95A0-82745A1F337D}" type="presOf" srcId="{BD8EDAD4-9749-4A0D-AFE5-54201858388C}" destId="{ABD09CBB-58C9-407B-A028-02F8AC7BBAE5}" srcOrd="1" destOrd="0" presId="urn:microsoft.com/office/officeart/2008/layout/NameandTitleOrganizationalChart"/>
    <dgm:cxn modelId="{71C75A2F-BCEF-4BBC-9258-81A9DA3335B5}" type="presOf" srcId="{5FF2963B-E6BE-4F3D-BADC-ACF521DFAA6A}" destId="{48D2D191-389E-4D71-BE4F-3B570D0920CF}" srcOrd="0" destOrd="0" presId="urn:microsoft.com/office/officeart/2008/layout/NameandTitleOrganizationalChart"/>
    <dgm:cxn modelId="{E74C983D-445D-4798-9DBB-545B5B48A4D3}" type="presOf" srcId="{0A100FE2-4AC2-4B7D-9583-1303E7B8A5AF}" destId="{7D2BC2FC-D29E-4A86-9E62-AA8A8EA82C52}" srcOrd="0" destOrd="0" presId="urn:microsoft.com/office/officeart/2008/layout/NameandTitleOrganizationalChart"/>
    <dgm:cxn modelId="{92B3A016-51A7-4601-BDF0-83F66164B97B}" type="presOf" srcId="{763BB9FB-8AEA-487E-AFC1-CC697653EE5D}" destId="{7086B599-404D-4EC4-9853-66BB8CF637DB}" srcOrd="1" destOrd="0" presId="urn:microsoft.com/office/officeart/2008/layout/NameandTitleOrganizationalChart"/>
    <dgm:cxn modelId="{5884BF48-04BA-40F5-A30A-7E16A5EA2A35}" srcId="{763BB9FB-8AEA-487E-AFC1-CC697653EE5D}" destId="{0A100FE2-4AC2-4B7D-9583-1303E7B8A5AF}" srcOrd="1" destOrd="0" parTransId="{81B04A86-1629-4448-9666-E3A9B5B57A12}" sibTransId="{922ED6A2-9E4B-4F53-BE9C-2241404EB666}"/>
    <dgm:cxn modelId="{E9F61C46-C11B-4395-B1D0-7CF1DD1C2618}" type="presOf" srcId="{922ED6A2-9E4B-4F53-BE9C-2241404EB666}" destId="{47380600-88E8-4319-9C15-7BA73BD1910F}" srcOrd="0" destOrd="0" presId="urn:microsoft.com/office/officeart/2008/layout/NameandTitleOrganizationalChart"/>
    <dgm:cxn modelId="{C5FF1145-4D93-4433-877D-907D50FC6C57}" type="presOf" srcId="{0A100FE2-4AC2-4B7D-9583-1303E7B8A5AF}" destId="{09E79FE4-9673-47F2-B849-A5F9C6F29436}" srcOrd="1" destOrd="0" presId="urn:microsoft.com/office/officeart/2008/layout/NameandTitleOrganizationalChart"/>
    <dgm:cxn modelId="{38B30600-F0B6-4DE8-969F-A0934C794E45}" type="presOf" srcId="{81B04A86-1629-4448-9666-E3A9B5B57A12}" destId="{BD56B343-7D1B-4F15-BBF8-A972FBAD3D8F}" srcOrd="0" destOrd="0" presId="urn:microsoft.com/office/officeart/2008/layout/NameandTitleOrganizationalChart"/>
    <dgm:cxn modelId="{7540E8C4-7A82-4F0E-90C1-B53EF01E31D5}" type="presParOf" srcId="{37DEC6FF-88CB-4F0E-A3A6-735383362C33}" destId="{06F00206-C56A-4866-8EFA-4779FCB5C25D}" srcOrd="0" destOrd="0" presId="urn:microsoft.com/office/officeart/2008/layout/NameandTitleOrganizationalChart"/>
    <dgm:cxn modelId="{0DF3F51E-1F20-4702-AB2A-D7047F0ED9A2}" type="presParOf" srcId="{06F00206-C56A-4866-8EFA-4779FCB5C25D}" destId="{505F1C5F-8565-4726-AC03-E91D9DE16FE6}" srcOrd="0" destOrd="0" presId="urn:microsoft.com/office/officeart/2008/layout/NameandTitleOrganizationalChart"/>
    <dgm:cxn modelId="{F6AD5BC3-1DA0-4349-A5FD-611B90AB3414}" type="presParOf" srcId="{505F1C5F-8565-4726-AC03-E91D9DE16FE6}" destId="{4B4DE651-DFE8-49C8-8144-A4138C8AA6B2}" srcOrd="0" destOrd="0" presId="urn:microsoft.com/office/officeart/2008/layout/NameandTitleOrganizationalChart"/>
    <dgm:cxn modelId="{494877C6-3885-48A6-8A22-3308D9BAA115}" type="presParOf" srcId="{505F1C5F-8565-4726-AC03-E91D9DE16FE6}" destId="{92C23863-EA8C-478A-B70D-7EE8F6578C6B}" srcOrd="1" destOrd="0" presId="urn:microsoft.com/office/officeart/2008/layout/NameandTitleOrganizationalChart"/>
    <dgm:cxn modelId="{272FE489-0675-4C7F-B6B7-4B97D33A77A4}" type="presParOf" srcId="{505F1C5F-8565-4726-AC03-E91D9DE16FE6}" destId="{7086B599-404D-4EC4-9853-66BB8CF637DB}" srcOrd="2" destOrd="0" presId="urn:microsoft.com/office/officeart/2008/layout/NameandTitleOrganizationalChart"/>
    <dgm:cxn modelId="{F8216477-43B1-4768-8E01-9C9703084CD8}" type="presParOf" srcId="{06F00206-C56A-4866-8EFA-4779FCB5C25D}" destId="{E06A8D45-4857-459B-90AE-0C32A7B36ABF}" srcOrd="1" destOrd="0" presId="urn:microsoft.com/office/officeart/2008/layout/NameandTitleOrganizationalChart"/>
    <dgm:cxn modelId="{F2FE9E3D-DDFE-4F9A-9754-1E5EBC748D42}" type="presParOf" srcId="{E06A8D45-4857-459B-90AE-0C32A7B36ABF}" destId="{55A64BB1-1D3F-4BC3-A860-E7F0EB913D87}" srcOrd="0" destOrd="0" presId="urn:microsoft.com/office/officeart/2008/layout/NameandTitleOrganizationalChart"/>
    <dgm:cxn modelId="{517AB416-29C7-4F9D-BE94-4A2B9165E730}" type="presParOf" srcId="{E06A8D45-4857-459B-90AE-0C32A7B36ABF}" destId="{72A14405-685A-4CFB-BE42-2A450DC177DF}" srcOrd="1" destOrd="0" presId="urn:microsoft.com/office/officeart/2008/layout/NameandTitleOrganizationalChart"/>
    <dgm:cxn modelId="{3970BB1E-8C43-4723-B652-600A5D344B87}" type="presParOf" srcId="{72A14405-685A-4CFB-BE42-2A450DC177DF}" destId="{6F8A8D9A-70EE-40F7-BB69-14A7ACCA7BEE}" srcOrd="0" destOrd="0" presId="urn:microsoft.com/office/officeart/2008/layout/NameandTitleOrganizationalChart"/>
    <dgm:cxn modelId="{5EAE24AB-28A1-4784-BFCD-CF12217F6435}" type="presParOf" srcId="{6F8A8D9A-70EE-40F7-BB69-14A7ACCA7BEE}" destId="{5268B6A3-AB0E-4D78-B7D8-954F3A8790DD}" srcOrd="0" destOrd="0" presId="urn:microsoft.com/office/officeart/2008/layout/NameandTitleOrganizationalChart"/>
    <dgm:cxn modelId="{2D65E1EA-F38A-4787-9C59-71EE0A3BF053}" type="presParOf" srcId="{6F8A8D9A-70EE-40F7-BB69-14A7ACCA7BEE}" destId="{48D2D191-389E-4D71-BE4F-3B570D0920CF}" srcOrd="1" destOrd="0" presId="urn:microsoft.com/office/officeart/2008/layout/NameandTitleOrganizationalChart"/>
    <dgm:cxn modelId="{86B0126F-DA68-4ED7-9F69-FBC7CA84C171}" type="presParOf" srcId="{6F8A8D9A-70EE-40F7-BB69-14A7ACCA7BEE}" destId="{ABD09CBB-58C9-407B-A028-02F8AC7BBAE5}" srcOrd="2" destOrd="0" presId="urn:microsoft.com/office/officeart/2008/layout/NameandTitleOrganizationalChart"/>
    <dgm:cxn modelId="{E2534A20-C83B-40AD-B56D-A68630A7D0D6}" type="presParOf" srcId="{72A14405-685A-4CFB-BE42-2A450DC177DF}" destId="{AAC7CDBE-55DC-4C97-A866-DCD89D19F34B}" srcOrd="1" destOrd="0" presId="urn:microsoft.com/office/officeart/2008/layout/NameandTitleOrganizationalChart"/>
    <dgm:cxn modelId="{7E90BF6F-3DFD-4A8B-A9FB-8B172BA07D59}" type="presParOf" srcId="{72A14405-685A-4CFB-BE42-2A450DC177DF}" destId="{E6904B3A-9E42-4D6C-B065-A4BE43F00BBC}" srcOrd="2" destOrd="0" presId="urn:microsoft.com/office/officeart/2008/layout/NameandTitleOrganizationalChart"/>
    <dgm:cxn modelId="{E99ED022-7AE7-451A-A0D8-5E9E729676DA}" type="presParOf" srcId="{E06A8D45-4857-459B-90AE-0C32A7B36ABF}" destId="{BD56B343-7D1B-4F15-BBF8-A972FBAD3D8F}" srcOrd="2" destOrd="0" presId="urn:microsoft.com/office/officeart/2008/layout/NameandTitleOrganizationalChart"/>
    <dgm:cxn modelId="{C8E35CEB-A804-43B5-9B7D-2F6C91BA8865}" type="presParOf" srcId="{E06A8D45-4857-459B-90AE-0C32A7B36ABF}" destId="{A0F0CAAF-54D4-47A1-A6E4-195174759639}" srcOrd="3" destOrd="0" presId="urn:microsoft.com/office/officeart/2008/layout/NameandTitleOrganizationalChart"/>
    <dgm:cxn modelId="{0DB45274-E15F-4A75-8FFD-75F94096C751}" type="presParOf" srcId="{A0F0CAAF-54D4-47A1-A6E4-195174759639}" destId="{95E4D5F7-2168-47E6-8332-CC6EF1083434}" srcOrd="0" destOrd="0" presId="urn:microsoft.com/office/officeart/2008/layout/NameandTitleOrganizationalChart"/>
    <dgm:cxn modelId="{916BFFB3-FA20-466E-8528-D3E9A8723CD4}" type="presParOf" srcId="{95E4D5F7-2168-47E6-8332-CC6EF1083434}" destId="{7D2BC2FC-D29E-4A86-9E62-AA8A8EA82C52}" srcOrd="0" destOrd="0" presId="urn:microsoft.com/office/officeart/2008/layout/NameandTitleOrganizationalChart"/>
    <dgm:cxn modelId="{1362F192-1562-4C10-BE8E-002B0969F691}" type="presParOf" srcId="{95E4D5F7-2168-47E6-8332-CC6EF1083434}" destId="{47380600-88E8-4319-9C15-7BA73BD1910F}" srcOrd="1" destOrd="0" presId="urn:microsoft.com/office/officeart/2008/layout/NameandTitleOrganizationalChart"/>
    <dgm:cxn modelId="{DE5D8EEF-1AEE-4AF6-9AD7-7FB9FA5CD7ED}" type="presParOf" srcId="{95E4D5F7-2168-47E6-8332-CC6EF1083434}" destId="{09E79FE4-9673-47F2-B849-A5F9C6F29436}" srcOrd="2" destOrd="0" presId="urn:microsoft.com/office/officeart/2008/layout/NameandTitleOrganizationalChart"/>
    <dgm:cxn modelId="{37C55908-EA5C-4C6E-960D-09E05FB4A0EE}" type="presParOf" srcId="{A0F0CAAF-54D4-47A1-A6E4-195174759639}" destId="{75A39C09-6E8E-4F74-A7AB-9BB9AC2AD9D6}" srcOrd="1" destOrd="0" presId="urn:microsoft.com/office/officeart/2008/layout/NameandTitleOrganizationalChart"/>
    <dgm:cxn modelId="{BCE65B27-9379-4892-AF59-98E1001E5DA3}" type="presParOf" srcId="{A0F0CAAF-54D4-47A1-A6E4-195174759639}" destId="{C4FEBD92-9153-4AEE-AEC5-7E3C01700533}" srcOrd="2" destOrd="0" presId="urn:microsoft.com/office/officeart/2008/layout/NameandTitleOrganizationalChart"/>
    <dgm:cxn modelId="{91B3B0BF-B7D3-4407-934A-9C36E9AD5BC8}" type="presParOf" srcId="{06F00206-C56A-4866-8EFA-4779FCB5C25D}" destId="{4DE8A40D-27B9-47F9-94FF-EFED97B3B3A2}" srcOrd="2" destOrd="0" presId="urn:microsoft.com/office/officeart/2008/layout/NameandTitleOrganizationalChart"/>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56B343-7D1B-4F15-BBF8-A972FBAD3D8F}">
      <dsp:nvSpPr>
        <dsp:cNvPr id="0" name=""/>
        <dsp:cNvSpPr/>
      </dsp:nvSpPr>
      <dsp:spPr>
        <a:xfrm>
          <a:off x="2633186" y="1207807"/>
          <a:ext cx="1475965" cy="658207"/>
        </a:xfrm>
        <a:custGeom>
          <a:avLst/>
          <a:gdLst/>
          <a:ahLst/>
          <a:cxnLst/>
          <a:rect l="0" t="0" r="0" b="0"/>
          <a:pathLst>
            <a:path>
              <a:moveTo>
                <a:pt x="0" y="0"/>
              </a:moveTo>
              <a:lnTo>
                <a:pt x="0" y="392392"/>
              </a:lnTo>
              <a:lnTo>
                <a:pt x="1475965" y="392392"/>
              </a:lnTo>
              <a:lnTo>
                <a:pt x="1475965" y="658207"/>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5A64BB1-1D3F-4BC3-A860-E7F0EB913D87}">
      <dsp:nvSpPr>
        <dsp:cNvPr id="0" name=""/>
        <dsp:cNvSpPr/>
      </dsp:nvSpPr>
      <dsp:spPr>
        <a:xfrm>
          <a:off x="1157220" y="1207807"/>
          <a:ext cx="1475965" cy="658207"/>
        </a:xfrm>
        <a:custGeom>
          <a:avLst/>
          <a:gdLst/>
          <a:ahLst/>
          <a:cxnLst/>
          <a:rect l="0" t="0" r="0" b="0"/>
          <a:pathLst>
            <a:path>
              <a:moveTo>
                <a:pt x="1475965" y="0"/>
              </a:moveTo>
              <a:lnTo>
                <a:pt x="1475965" y="392392"/>
              </a:lnTo>
              <a:lnTo>
                <a:pt x="0" y="392392"/>
              </a:lnTo>
              <a:lnTo>
                <a:pt x="0" y="658207"/>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4DE651-DFE8-49C8-8144-A4138C8AA6B2}">
      <dsp:nvSpPr>
        <dsp:cNvPr id="0" name=""/>
        <dsp:cNvSpPr/>
      </dsp:nvSpPr>
      <dsp:spPr>
        <a:xfrm>
          <a:off x="1533048" y="68602"/>
          <a:ext cx="2200274" cy="1139204"/>
        </a:xfrm>
        <a:prstGeom prst="rect">
          <a:avLst/>
        </a:prstGeom>
        <a:solidFill>
          <a:schemeClr val="accent3">
            <a:shade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160754" numCol="1" spcCol="1270" anchor="ctr" anchorCtr="0">
          <a:noAutofit/>
        </a:bodyPr>
        <a:lstStyle/>
        <a:p>
          <a:pPr lvl="0" algn="ctr" defTabSz="1511300">
            <a:lnSpc>
              <a:spcPct val="90000"/>
            </a:lnSpc>
            <a:spcBef>
              <a:spcPct val="0"/>
            </a:spcBef>
            <a:spcAft>
              <a:spcPct val="35000"/>
            </a:spcAft>
          </a:pPr>
          <a:r>
            <a:rPr lang="el-GR" sz="3400" kern="1200"/>
            <a:t>Βασίλης-Ελένη </a:t>
          </a:r>
        </a:p>
      </dsp:txBody>
      <dsp:txXfrm>
        <a:off x="1533048" y="68602"/>
        <a:ext cx="2200274" cy="1139204"/>
      </dsp:txXfrm>
    </dsp:sp>
    <dsp:sp modelId="{92C23863-EA8C-478A-B70D-7EE8F6578C6B}">
      <dsp:nvSpPr>
        <dsp:cNvPr id="0" name=""/>
        <dsp:cNvSpPr/>
      </dsp:nvSpPr>
      <dsp:spPr>
        <a:xfrm>
          <a:off x="1973103" y="954650"/>
          <a:ext cx="1980247" cy="379734"/>
        </a:xfrm>
        <a:prstGeom prst="rect">
          <a:avLst/>
        </a:prstGeom>
        <a:solidFill>
          <a:schemeClr val="lt1">
            <a:alpha val="90000"/>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15240" rIns="60960" bIns="15240" numCol="1" spcCol="1270" anchor="ctr" anchorCtr="0">
          <a:noAutofit/>
        </a:bodyPr>
        <a:lstStyle/>
        <a:p>
          <a:pPr lvl="0" algn="r" defTabSz="1066800">
            <a:lnSpc>
              <a:spcPct val="90000"/>
            </a:lnSpc>
            <a:spcBef>
              <a:spcPct val="0"/>
            </a:spcBef>
            <a:spcAft>
              <a:spcPct val="35000"/>
            </a:spcAft>
          </a:pPr>
          <a:r>
            <a:rPr lang="el-GR" sz="2400" kern="1200"/>
            <a:t>Ζευγάρι </a:t>
          </a:r>
        </a:p>
      </dsp:txBody>
      <dsp:txXfrm>
        <a:off x="1973103" y="954650"/>
        <a:ext cx="1980247" cy="379734"/>
      </dsp:txXfrm>
    </dsp:sp>
    <dsp:sp modelId="{5268B6A3-AB0E-4D78-B7D8-954F3A8790DD}">
      <dsp:nvSpPr>
        <dsp:cNvPr id="0" name=""/>
        <dsp:cNvSpPr/>
      </dsp:nvSpPr>
      <dsp:spPr>
        <a:xfrm>
          <a:off x="57083" y="1866014"/>
          <a:ext cx="2200274" cy="1139204"/>
        </a:xfrm>
        <a:prstGeom prst="rect">
          <a:avLst/>
        </a:prstGeom>
        <a:solidFill>
          <a:schemeClr val="accent3">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160754" numCol="1" spcCol="1270" anchor="ctr" anchorCtr="0">
          <a:noAutofit/>
        </a:bodyPr>
        <a:lstStyle/>
        <a:p>
          <a:pPr lvl="0" algn="ctr" defTabSz="1511300">
            <a:lnSpc>
              <a:spcPct val="90000"/>
            </a:lnSpc>
            <a:spcBef>
              <a:spcPct val="0"/>
            </a:spcBef>
            <a:spcAft>
              <a:spcPct val="35000"/>
            </a:spcAft>
          </a:pPr>
          <a:r>
            <a:rPr lang="el-GR" sz="3400" kern="1200"/>
            <a:t>Κυριακή </a:t>
          </a:r>
        </a:p>
      </dsp:txBody>
      <dsp:txXfrm>
        <a:off x="57083" y="1866014"/>
        <a:ext cx="2200274" cy="1139204"/>
      </dsp:txXfrm>
    </dsp:sp>
    <dsp:sp modelId="{48D2D191-389E-4D71-BE4F-3B570D0920CF}">
      <dsp:nvSpPr>
        <dsp:cNvPr id="0" name=""/>
        <dsp:cNvSpPr/>
      </dsp:nvSpPr>
      <dsp:spPr>
        <a:xfrm>
          <a:off x="497138" y="2752062"/>
          <a:ext cx="1980247" cy="379734"/>
        </a:xfrm>
        <a:prstGeom prst="rect">
          <a:avLst/>
        </a:prstGeom>
        <a:solidFill>
          <a:schemeClr val="lt1">
            <a:alpha val="90000"/>
            <a:hueOff val="0"/>
            <a:satOff val="0"/>
            <a:lumOff val="0"/>
            <a:alphaOff val="0"/>
          </a:schemeClr>
        </a:solidFill>
        <a:ln w="12700" cap="flat" cmpd="sng" algn="ctr">
          <a:solidFill>
            <a:schemeClr val="accent3">
              <a:shade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15240" rIns="60960" bIns="15240" numCol="1" spcCol="1270" anchor="ctr" anchorCtr="0">
          <a:noAutofit/>
        </a:bodyPr>
        <a:lstStyle/>
        <a:p>
          <a:pPr lvl="0" algn="r" defTabSz="1066800">
            <a:lnSpc>
              <a:spcPct val="90000"/>
            </a:lnSpc>
            <a:spcBef>
              <a:spcPct val="0"/>
            </a:spcBef>
            <a:spcAft>
              <a:spcPct val="35000"/>
            </a:spcAft>
          </a:pPr>
          <a:r>
            <a:rPr lang="el-GR" sz="2400" kern="1200"/>
            <a:t>Παιδί 1ο </a:t>
          </a:r>
        </a:p>
      </dsp:txBody>
      <dsp:txXfrm>
        <a:off x="497138" y="2752062"/>
        <a:ext cx="1980247" cy="379734"/>
      </dsp:txXfrm>
    </dsp:sp>
    <dsp:sp modelId="{7D2BC2FC-D29E-4A86-9E62-AA8A8EA82C52}">
      <dsp:nvSpPr>
        <dsp:cNvPr id="0" name=""/>
        <dsp:cNvSpPr/>
      </dsp:nvSpPr>
      <dsp:spPr>
        <a:xfrm>
          <a:off x="3009014" y="1866014"/>
          <a:ext cx="2200274" cy="1139204"/>
        </a:xfrm>
        <a:prstGeom prst="rect">
          <a:avLst/>
        </a:prstGeom>
        <a:solidFill>
          <a:schemeClr val="accent3">
            <a:shade val="50000"/>
            <a:hueOff val="0"/>
            <a:satOff val="0"/>
            <a:lumOff val="3596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160754" numCol="1" spcCol="1270" anchor="ctr" anchorCtr="0">
          <a:noAutofit/>
        </a:bodyPr>
        <a:lstStyle/>
        <a:p>
          <a:pPr lvl="0" algn="ctr" defTabSz="1511300">
            <a:lnSpc>
              <a:spcPct val="90000"/>
            </a:lnSpc>
            <a:spcBef>
              <a:spcPct val="0"/>
            </a:spcBef>
            <a:spcAft>
              <a:spcPct val="35000"/>
            </a:spcAft>
          </a:pPr>
          <a:r>
            <a:rPr lang="el-GR" sz="3400" kern="1200"/>
            <a:t>Αναστασία </a:t>
          </a:r>
        </a:p>
      </dsp:txBody>
      <dsp:txXfrm>
        <a:off x="3009014" y="1866014"/>
        <a:ext cx="2200274" cy="1139204"/>
      </dsp:txXfrm>
    </dsp:sp>
    <dsp:sp modelId="{47380600-88E8-4319-9C15-7BA73BD1910F}">
      <dsp:nvSpPr>
        <dsp:cNvPr id="0" name=""/>
        <dsp:cNvSpPr/>
      </dsp:nvSpPr>
      <dsp:spPr>
        <a:xfrm>
          <a:off x="3449069" y="2752062"/>
          <a:ext cx="1980247" cy="379734"/>
        </a:xfrm>
        <a:prstGeom prst="rect">
          <a:avLst/>
        </a:prstGeom>
        <a:solidFill>
          <a:schemeClr val="lt1">
            <a:alpha val="90000"/>
            <a:hueOff val="0"/>
            <a:satOff val="0"/>
            <a:lumOff val="0"/>
            <a:alphaOff val="0"/>
          </a:schemeClr>
        </a:solidFill>
        <a:ln w="12700" cap="flat" cmpd="sng" algn="ctr">
          <a:solidFill>
            <a:schemeClr val="accent3">
              <a:shade val="50000"/>
              <a:hueOff val="0"/>
              <a:satOff val="0"/>
              <a:lumOff val="3596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15240" rIns="60960" bIns="15240" numCol="1" spcCol="1270" anchor="ctr" anchorCtr="0">
          <a:noAutofit/>
        </a:bodyPr>
        <a:lstStyle/>
        <a:p>
          <a:pPr lvl="0" algn="r" defTabSz="1066800">
            <a:lnSpc>
              <a:spcPct val="90000"/>
            </a:lnSpc>
            <a:spcBef>
              <a:spcPct val="0"/>
            </a:spcBef>
            <a:spcAft>
              <a:spcPct val="35000"/>
            </a:spcAft>
          </a:pPr>
          <a:r>
            <a:rPr lang="el-GR" sz="2400" kern="1200"/>
            <a:t>Παιδί 2ο </a:t>
          </a:r>
        </a:p>
      </dsp:txBody>
      <dsp:txXfrm>
        <a:off x="3449069" y="2752062"/>
        <a:ext cx="1980247" cy="379734"/>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6ABC53-39D1-4A6D-902D-0CDDBC6D3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1264</Words>
  <Characters>6827</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
  <dc:creator>Chrysafi anastasia</dc:creator>
  <cp:keywords/>
  <dc:description/>
  <cp:lastModifiedBy>Χρήστης των Windows</cp:lastModifiedBy>
  <cp:revision>6</cp:revision>
  <dcterms:created xsi:type="dcterms:W3CDTF">2018-03-26T17:12:00Z</dcterms:created>
  <dcterms:modified xsi:type="dcterms:W3CDTF">2018-03-26T18:00:00Z</dcterms:modified>
</cp:coreProperties>
</file>